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6AB6D6" w14:textId="0D4D618B" w:rsidR="005A5832" w:rsidRPr="00DE219A" w:rsidRDefault="00FD5CA6" w:rsidP="00EB0DD0">
      <w:pPr>
        <w:widowControl w:val="0"/>
        <w:pBdr>
          <w:top w:val="nil"/>
          <w:left w:val="nil"/>
          <w:bottom w:val="nil"/>
          <w:right w:val="nil"/>
          <w:between w:val="nil"/>
        </w:pBdr>
        <w:tabs>
          <w:tab w:val="left" w:pos="567"/>
          <w:tab w:val="left" w:pos="851"/>
        </w:tabs>
        <w:jc w:val="center"/>
        <w:rPr>
          <w:rFonts w:ascii="Tahoma" w:hAnsi="Tahoma" w:cs="Tahoma"/>
          <w:caps/>
          <w:sz w:val="22"/>
          <w:szCs w:val="22"/>
        </w:rPr>
      </w:pPr>
      <w:bookmarkStart w:id="0" w:name="_Hlk160534192"/>
      <w:r>
        <w:rPr>
          <w:rFonts w:ascii="Tahoma" w:hAnsi="Tahoma" w:cs="Tahoma"/>
          <w:b/>
          <w:caps/>
          <w:sz w:val="22"/>
          <w:szCs w:val="22"/>
        </w:rPr>
        <w:t>LICENCIJų viešojo</w:t>
      </w:r>
      <w:r w:rsidR="00A10867" w:rsidRPr="00DE219A">
        <w:rPr>
          <w:rFonts w:ascii="Tahoma" w:hAnsi="Tahoma" w:cs="Tahoma"/>
          <w:b/>
          <w:caps/>
          <w:sz w:val="22"/>
          <w:szCs w:val="22"/>
        </w:rPr>
        <w:t xml:space="preserve"> pirkimo-pardavimo sutarties </w:t>
      </w:r>
      <w:r w:rsidR="00A10867" w:rsidRPr="00DE219A">
        <w:rPr>
          <w:rFonts w:ascii="Tahoma" w:hAnsi="Tahoma" w:cs="Tahoma"/>
          <w:b/>
          <w:bCs/>
          <w:caps/>
          <w:sz w:val="22"/>
          <w:szCs w:val="22"/>
        </w:rPr>
        <w:t>Specialiosios</w:t>
      </w:r>
      <w:r w:rsidR="00A10867" w:rsidRPr="00DE219A">
        <w:rPr>
          <w:rFonts w:ascii="Tahoma" w:hAnsi="Tahoma" w:cs="Tahoma"/>
          <w:b/>
          <w:caps/>
          <w:sz w:val="22"/>
          <w:szCs w:val="22"/>
        </w:rPr>
        <w:t xml:space="preserve"> sąlygos</w:t>
      </w:r>
      <w:r w:rsidR="00A10867" w:rsidRPr="00DE219A">
        <w:rPr>
          <w:rFonts w:ascii="Tahoma" w:hAnsi="Tahoma" w:cs="Tahoma"/>
          <w:caps/>
          <w:sz w:val="22"/>
          <w:szCs w:val="22"/>
        </w:rPr>
        <w:t xml:space="preserve"> </w:t>
      </w:r>
    </w:p>
    <w:p w14:paraId="4BF50CE1" w14:textId="77777777" w:rsidR="005A5832" w:rsidRPr="00DE219A" w:rsidRDefault="005A5832">
      <w:pPr>
        <w:jc w:val="cente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758"/>
        <w:gridCol w:w="1510"/>
        <w:gridCol w:w="721"/>
        <w:gridCol w:w="555"/>
        <w:gridCol w:w="142"/>
        <w:gridCol w:w="4110"/>
        <w:gridCol w:w="25"/>
      </w:tblGrid>
      <w:tr w:rsidR="00F9264B" w:rsidRPr="00DE219A" w14:paraId="345F9C6F" w14:textId="77777777" w:rsidTr="000E3C1C">
        <w:tc>
          <w:tcPr>
            <w:tcW w:w="1959" w:type="dxa"/>
            <w:vAlign w:val="center"/>
          </w:tcPr>
          <w:p w14:paraId="12FBE51D" w14:textId="77777777" w:rsidR="00F9264B" w:rsidRPr="00DE219A" w:rsidRDefault="00F9264B" w:rsidP="007D7B52">
            <w:pPr>
              <w:rPr>
                <w:rFonts w:ascii="Tahoma" w:hAnsi="Tahoma" w:cs="Tahoma"/>
                <w:b/>
                <w:bCs/>
                <w:kern w:val="2"/>
                <w:sz w:val="22"/>
                <w:szCs w:val="22"/>
              </w:rPr>
            </w:pPr>
            <w:r w:rsidRPr="00DE219A">
              <w:rPr>
                <w:rFonts w:ascii="Tahoma" w:hAnsi="Tahoma" w:cs="Tahoma"/>
                <w:b/>
                <w:bCs/>
                <w:kern w:val="2"/>
                <w:sz w:val="22"/>
                <w:szCs w:val="22"/>
              </w:rPr>
              <w:t>Sutarties pavadinimas</w:t>
            </w:r>
          </w:p>
        </w:tc>
        <w:tc>
          <w:tcPr>
            <w:tcW w:w="7821" w:type="dxa"/>
            <w:gridSpan w:val="7"/>
            <w:vAlign w:val="center"/>
          </w:tcPr>
          <w:p w14:paraId="6491470D" w14:textId="38A8179A" w:rsidR="007D7B52" w:rsidRPr="00DE219A" w:rsidRDefault="00054F82" w:rsidP="007D7B52">
            <w:pPr>
              <w:rPr>
                <w:rFonts w:ascii="Tahoma" w:hAnsi="Tahoma" w:cs="Tahoma"/>
                <w:sz w:val="22"/>
                <w:szCs w:val="22"/>
              </w:rPr>
            </w:pPr>
            <w:permStart w:id="1289103163" w:edGrp="everyone"/>
            <w:r w:rsidRPr="00D7237D">
              <w:rPr>
                <w:rFonts w:ascii="Tahoma" w:hAnsi="Tahoma" w:cs="Tahoma"/>
                <w:sz w:val="22"/>
                <w:szCs w:val="22"/>
              </w:rPr>
              <w:t>Modulinis integruoto</w:t>
            </w:r>
            <w:r>
              <w:rPr>
                <w:rFonts w:ascii="Tahoma" w:hAnsi="Tahoma" w:cs="Tahoma"/>
                <w:sz w:val="22"/>
                <w:szCs w:val="22"/>
              </w:rPr>
              <w:t>s</w:t>
            </w:r>
            <w:r w:rsidRPr="00D7237D">
              <w:rPr>
                <w:rFonts w:ascii="Tahoma" w:hAnsi="Tahoma" w:cs="Tahoma"/>
                <w:sz w:val="22"/>
                <w:szCs w:val="22"/>
              </w:rPr>
              <w:t xml:space="preserve"> programinės įrangos komponentų rinkinys</w:t>
            </w:r>
            <w:r w:rsidRPr="00DE219A">
              <w:rPr>
                <w:rFonts w:ascii="Tahoma" w:hAnsi="Tahoma" w:cs="Tahoma"/>
                <w:sz w:val="22"/>
                <w:szCs w:val="22"/>
              </w:rPr>
              <w:t xml:space="preserve"> </w:t>
            </w:r>
            <w:r w:rsidR="00F9264B" w:rsidRPr="00DE219A">
              <w:rPr>
                <w:rFonts w:ascii="Tahoma" w:hAnsi="Tahoma" w:cs="Tahoma"/>
                <w:sz w:val="22"/>
                <w:szCs w:val="22"/>
              </w:rPr>
              <w:t>i</w:t>
            </w:r>
            <w:permEnd w:id="1289103163"/>
          </w:p>
        </w:tc>
      </w:tr>
      <w:tr w:rsidR="005A5832" w:rsidRPr="00DE219A" w14:paraId="5D51DD37" w14:textId="77777777" w:rsidTr="000E3C1C">
        <w:tc>
          <w:tcPr>
            <w:tcW w:w="9780" w:type="dxa"/>
            <w:gridSpan w:val="8"/>
          </w:tcPr>
          <w:p w14:paraId="0FD4446E" w14:textId="77777777" w:rsidR="005A5832" w:rsidRPr="00DE219A" w:rsidRDefault="00A10867">
            <w:pPr>
              <w:jc w:val="center"/>
              <w:rPr>
                <w:rFonts w:ascii="Tahoma" w:hAnsi="Tahoma" w:cs="Tahoma"/>
                <w:b/>
                <w:bCs/>
                <w:kern w:val="2"/>
                <w:sz w:val="22"/>
                <w:szCs w:val="22"/>
              </w:rPr>
            </w:pPr>
            <w:r w:rsidRPr="00DE219A">
              <w:rPr>
                <w:rFonts w:ascii="Tahoma" w:hAnsi="Tahoma" w:cs="Tahoma"/>
                <w:b/>
                <w:bCs/>
                <w:kern w:val="2"/>
                <w:sz w:val="22"/>
                <w:szCs w:val="22"/>
              </w:rPr>
              <w:t>1. SUTARTIES ŠALYS</w:t>
            </w:r>
          </w:p>
        </w:tc>
      </w:tr>
      <w:tr w:rsidR="005A5832" w:rsidRPr="00DE219A" w14:paraId="72488C61" w14:textId="77777777" w:rsidTr="000E3C1C">
        <w:tc>
          <w:tcPr>
            <w:tcW w:w="1959" w:type="dxa"/>
            <w:vMerge w:val="restart"/>
            <w:vAlign w:val="center"/>
          </w:tcPr>
          <w:p w14:paraId="722A1274" w14:textId="77777777" w:rsidR="005A5832" w:rsidRPr="00DE219A" w:rsidRDefault="00A10867" w:rsidP="007D7B52">
            <w:pPr>
              <w:rPr>
                <w:rFonts w:ascii="Tahoma" w:hAnsi="Tahoma" w:cs="Tahoma"/>
                <w:b/>
                <w:bCs/>
                <w:kern w:val="2"/>
                <w:sz w:val="22"/>
                <w:szCs w:val="22"/>
              </w:rPr>
            </w:pPr>
            <w:r w:rsidRPr="00DE219A">
              <w:rPr>
                <w:rFonts w:ascii="Tahoma" w:hAnsi="Tahoma" w:cs="Tahoma"/>
                <w:b/>
                <w:bCs/>
                <w:kern w:val="2"/>
                <w:sz w:val="22"/>
                <w:szCs w:val="22"/>
              </w:rPr>
              <w:t>1.1. Pirkėjas</w:t>
            </w:r>
          </w:p>
        </w:tc>
        <w:tc>
          <w:tcPr>
            <w:tcW w:w="3544" w:type="dxa"/>
            <w:gridSpan w:val="4"/>
            <w:vAlign w:val="center"/>
          </w:tcPr>
          <w:p w14:paraId="5312F15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1.1.1. Pavadinimas</w:t>
            </w:r>
          </w:p>
        </w:tc>
        <w:tc>
          <w:tcPr>
            <w:tcW w:w="4277" w:type="dxa"/>
            <w:gridSpan w:val="3"/>
            <w:vAlign w:val="center"/>
          </w:tcPr>
          <w:p w14:paraId="18C25521"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Valstybės įmonė Registrų centras</w:t>
            </w:r>
          </w:p>
        </w:tc>
      </w:tr>
      <w:tr w:rsidR="005A5832" w:rsidRPr="00DE219A" w14:paraId="47ECD6E4" w14:textId="77777777" w:rsidTr="000E3C1C">
        <w:tc>
          <w:tcPr>
            <w:tcW w:w="1959" w:type="dxa"/>
            <w:vMerge/>
            <w:vAlign w:val="center"/>
          </w:tcPr>
          <w:p w14:paraId="643E6AAF" w14:textId="77777777" w:rsidR="005A5832" w:rsidRPr="00DE219A" w:rsidRDefault="005A5832" w:rsidP="007D7B52">
            <w:pPr>
              <w:rPr>
                <w:rFonts w:ascii="Tahoma" w:hAnsi="Tahoma" w:cs="Tahoma"/>
                <w:kern w:val="2"/>
                <w:sz w:val="22"/>
                <w:szCs w:val="22"/>
              </w:rPr>
            </w:pPr>
          </w:p>
        </w:tc>
        <w:tc>
          <w:tcPr>
            <w:tcW w:w="3544" w:type="dxa"/>
            <w:gridSpan w:val="4"/>
            <w:vAlign w:val="center"/>
          </w:tcPr>
          <w:p w14:paraId="498FA8BF"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1.1.2. Juridinio asmens kodas</w:t>
            </w:r>
          </w:p>
        </w:tc>
        <w:tc>
          <w:tcPr>
            <w:tcW w:w="4277" w:type="dxa"/>
            <w:gridSpan w:val="3"/>
            <w:vAlign w:val="center"/>
          </w:tcPr>
          <w:p w14:paraId="274973D1"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124110246</w:t>
            </w:r>
          </w:p>
        </w:tc>
      </w:tr>
      <w:tr w:rsidR="005A5832" w:rsidRPr="00DE219A" w14:paraId="273A6773" w14:textId="77777777" w:rsidTr="000E3C1C">
        <w:tc>
          <w:tcPr>
            <w:tcW w:w="1959" w:type="dxa"/>
            <w:vMerge/>
            <w:vAlign w:val="center"/>
          </w:tcPr>
          <w:p w14:paraId="63FCCAFB"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403FD6F"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1.1.3. Adresas</w:t>
            </w:r>
          </w:p>
        </w:tc>
        <w:tc>
          <w:tcPr>
            <w:tcW w:w="4277" w:type="dxa"/>
            <w:gridSpan w:val="3"/>
            <w:vAlign w:val="center"/>
          </w:tcPr>
          <w:p w14:paraId="581E8DFF" w14:textId="5B107F27" w:rsidR="005A5832" w:rsidRPr="00DE219A" w:rsidRDefault="00CB3C13" w:rsidP="007D7B52">
            <w:pPr>
              <w:jc w:val="center"/>
              <w:rPr>
                <w:rFonts w:ascii="Tahoma" w:hAnsi="Tahoma" w:cs="Tahoma"/>
                <w:kern w:val="2"/>
                <w:sz w:val="22"/>
                <w:szCs w:val="22"/>
              </w:rPr>
            </w:pPr>
            <w:r w:rsidRPr="00CB3C13">
              <w:rPr>
                <w:rFonts w:ascii="Tahoma" w:hAnsi="Tahoma" w:cs="Tahoma"/>
                <w:kern w:val="2"/>
                <w:sz w:val="22"/>
                <w:szCs w:val="22"/>
              </w:rPr>
              <w:t>Studentų g. 39, LT-08106 Vilnius</w:t>
            </w:r>
          </w:p>
        </w:tc>
      </w:tr>
      <w:tr w:rsidR="005A5832" w:rsidRPr="00DE219A" w14:paraId="520AE4E6" w14:textId="77777777" w:rsidTr="000E3C1C">
        <w:tc>
          <w:tcPr>
            <w:tcW w:w="1959" w:type="dxa"/>
            <w:vMerge/>
            <w:vAlign w:val="center"/>
          </w:tcPr>
          <w:p w14:paraId="069F6B44" w14:textId="77777777" w:rsidR="005A5832" w:rsidRPr="00DE219A" w:rsidRDefault="005A5832" w:rsidP="007D7B52">
            <w:pPr>
              <w:rPr>
                <w:rFonts w:ascii="Tahoma" w:hAnsi="Tahoma" w:cs="Tahoma"/>
                <w:kern w:val="2"/>
                <w:sz w:val="22"/>
                <w:szCs w:val="22"/>
              </w:rPr>
            </w:pPr>
          </w:p>
        </w:tc>
        <w:tc>
          <w:tcPr>
            <w:tcW w:w="3544" w:type="dxa"/>
            <w:gridSpan w:val="4"/>
            <w:vAlign w:val="center"/>
          </w:tcPr>
          <w:p w14:paraId="2CE2C3EE"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1.1.4. PVM mokėtojo kodas</w:t>
            </w:r>
          </w:p>
        </w:tc>
        <w:tc>
          <w:tcPr>
            <w:tcW w:w="4277" w:type="dxa"/>
            <w:gridSpan w:val="3"/>
            <w:vAlign w:val="center"/>
          </w:tcPr>
          <w:p w14:paraId="12834C18"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LT241102419</w:t>
            </w:r>
          </w:p>
        </w:tc>
      </w:tr>
      <w:tr w:rsidR="005A5832" w:rsidRPr="00DE219A" w14:paraId="2A42F949" w14:textId="77777777" w:rsidTr="000E3C1C">
        <w:tc>
          <w:tcPr>
            <w:tcW w:w="1959" w:type="dxa"/>
            <w:vMerge/>
            <w:vAlign w:val="center"/>
          </w:tcPr>
          <w:p w14:paraId="06FC1D88" w14:textId="77777777" w:rsidR="005A5832" w:rsidRPr="00DE219A" w:rsidRDefault="005A5832" w:rsidP="007D7B52">
            <w:pPr>
              <w:rPr>
                <w:rFonts w:ascii="Tahoma" w:hAnsi="Tahoma" w:cs="Tahoma"/>
                <w:kern w:val="2"/>
                <w:sz w:val="22"/>
                <w:szCs w:val="22"/>
              </w:rPr>
            </w:pPr>
          </w:p>
        </w:tc>
        <w:tc>
          <w:tcPr>
            <w:tcW w:w="3544" w:type="dxa"/>
            <w:gridSpan w:val="4"/>
            <w:vAlign w:val="center"/>
          </w:tcPr>
          <w:p w14:paraId="110592F2"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1.1.5. Atsiskaitomoji sąskaita</w:t>
            </w:r>
          </w:p>
        </w:tc>
        <w:tc>
          <w:tcPr>
            <w:tcW w:w="4277" w:type="dxa"/>
            <w:gridSpan w:val="3"/>
            <w:vAlign w:val="center"/>
          </w:tcPr>
          <w:p w14:paraId="1DE30BA8"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LT94 4010 0424 0005 0387</w:t>
            </w:r>
          </w:p>
        </w:tc>
      </w:tr>
      <w:tr w:rsidR="00EB0DD0" w:rsidRPr="00DE219A" w14:paraId="523B7CC4" w14:textId="77777777" w:rsidTr="000E3C1C">
        <w:tc>
          <w:tcPr>
            <w:tcW w:w="1959" w:type="dxa"/>
            <w:vMerge/>
            <w:vAlign w:val="center"/>
          </w:tcPr>
          <w:p w14:paraId="66622369" w14:textId="77777777" w:rsidR="00EB0DD0" w:rsidRPr="00DE219A" w:rsidRDefault="00EB0DD0" w:rsidP="007D7B52">
            <w:pPr>
              <w:rPr>
                <w:rFonts w:ascii="Tahoma" w:hAnsi="Tahoma" w:cs="Tahoma"/>
                <w:kern w:val="2"/>
                <w:sz w:val="22"/>
                <w:szCs w:val="22"/>
              </w:rPr>
            </w:pPr>
          </w:p>
        </w:tc>
        <w:tc>
          <w:tcPr>
            <w:tcW w:w="3544" w:type="dxa"/>
            <w:gridSpan w:val="4"/>
            <w:vAlign w:val="center"/>
          </w:tcPr>
          <w:p w14:paraId="5DF54E55" w14:textId="648B5BD0" w:rsidR="00EB0DD0" w:rsidRPr="00DE219A" w:rsidRDefault="00EB0DD0" w:rsidP="007D7B52">
            <w:pPr>
              <w:rPr>
                <w:rFonts w:ascii="Tahoma" w:hAnsi="Tahoma" w:cs="Tahoma"/>
                <w:kern w:val="2"/>
                <w:sz w:val="22"/>
                <w:szCs w:val="22"/>
              </w:rPr>
            </w:pPr>
            <w:r w:rsidRPr="00DE219A">
              <w:rPr>
                <w:rFonts w:ascii="Tahoma" w:hAnsi="Tahoma" w:cs="Tahoma"/>
                <w:kern w:val="2"/>
                <w:sz w:val="22"/>
                <w:szCs w:val="22"/>
              </w:rPr>
              <w:t>1.1.</w:t>
            </w:r>
            <w:r w:rsidRPr="00DE219A">
              <w:rPr>
                <w:rFonts w:ascii="Tahoma" w:hAnsi="Tahoma" w:cs="Tahoma"/>
                <w:kern w:val="2"/>
                <w:sz w:val="22"/>
                <w:szCs w:val="22"/>
                <w:lang w:val="en-US"/>
              </w:rPr>
              <w:t>6</w:t>
            </w:r>
            <w:r w:rsidRPr="00DE219A">
              <w:rPr>
                <w:rFonts w:ascii="Tahoma" w:hAnsi="Tahoma" w:cs="Tahoma"/>
                <w:kern w:val="2"/>
                <w:sz w:val="22"/>
                <w:szCs w:val="22"/>
              </w:rPr>
              <w:t>.</w:t>
            </w:r>
            <w:r w:rsidR="007D7B52" w:rsidRPr="00DE219A">
              <w:rPr>
                <w:rFonts w:ascii="Tahoma" w:hAnsi="Tahoma" w:cs="Tahoma"/>
                <w:kern w:val="2"/>
                <w:sz w:val="22"/>
                <w:szCs w:val="22"/>
              </w:rPr>
              <w:t xml:space="preserve"> </w:t>
            </w:r>
            <w:r w:rsidRPr="00DE219A">
              <w:rPr>
                <w:rFonts w:ascii="Tahoma" w:hAnsi="Tahoma" w:cs="Tahoma"/>
                <w:kern w:val="2"/>
                <w:sz w:val="22"/>
                <w:szCs w:val="22"/>
              </w:rPr>
              <w:t>Depozitinė banko sąskaita</w:t>
            </w:r>
          </w:p>
        </w:tc>
        <w:tc>
          <w:tcPr>
            <w:tcW w:w="4277" w:type="dxa"/>
            <w:gridSpan w:val="3"/>
            <w:vAlign w:val="center"/>
          </w:tcPr>
          <w:p w14:paraId="26CAEEE5" w14:textId="77777777" w:rsidR="00EB0DD0"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LT14 7300 0101 3363 7868</w:t>
            </w:r>
          </w:p>
        </w:tc>
      </w:tr>
      <w:tr w:rsidR="005A5832" w:rsidRPr="00DE219A" w14:paraId="1DB5CFA3" w14:textId="77777777" w:rsidTr="000E3C1C">
        <w:tc>
          <w:tcPr>
            <w:tcW w:w="1959" w:type="dxa"/>
            <w:vMerge/>
            <w:vAlign w:val="center"/>
          </w:tcPr>
          <w:p w14:paraId="4F2E402C" w14:textId="77777777" w:rsidR="005A5832" w:rsidRPr="00DE219A" w:rsidRDefault="005A5832" w:rsidP="007D7B52">
            <w:pPr>
              <w:rPr>
                <w:rFonts w:ascii="Tahoma" w:hAnsi="Tahoma" w:cs="Tahoma"/>
                <w:kern w:val="2"/>
                <w:sz w:val="22"/>
                <w:szCs w:val="22"/>
              </w:rPr>
            </w:pPr>
          </w:p>
        </w:tc>
        <w:tc>
          <w:tcPr>
            <w:tcW w:w="3544" w:type="dxa"/>
            <w:gridSpan w:val="4"/>
            <w:vAlign w:val="center"/>
          </w:tcPr>
          <w:p w14:paraId="3C60B113" w14:textId="75AC76BD"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7</w:t>
            </w:r>
            <w:r w:rsidRPr="00DE219A">
              <w:rPr>
                <w:rFonts w:ascii="Tahoma" w:hAnsi="Tahoma" w:cs="Tahoma"/>
                <w:kern w:val="2"/>
                <w:sz w:val="22"/>
                <w:szCs w:val="22"/>
              </w:rPr>
              <w:t>. Bankas, banko kodas</w:t>
            </w:r>
          </w:p>
        </w:tc>
        <w:tc>
          <w:tcPr>
            <w:tcW w:w="4277" w:type="dxa"/>
            <w:gridSpan w:val="3"/>
            <w:vAlign w:val="center"/>
          </w:tcPr>
          <w:p w14:paraId="6475FE9E"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Luminor Bank AS Lietuvos skyrius, banko kodas 40100</w:t>
            </w:r>
          </w:p>
        </w:tc>
      </w:tr>
      <w:tr w:rsidR="005A5832" w:rsidRPr="00DE219A" w14:paraId="598F544E" w14:textId="77777777" w:rsidTr="000E3C1C">
        <w:tc>
          <w:tcPr>
            <w:tcW w:w="1959" w:type="dxa"/>
            <w:vMerge/>
            <w:vAlign w:val="center"/>
          </w:tcPr>
          <w:p w14:paraId="62EB6AB1"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C68F744" w14:textId="74541762"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8</w:t>
            </w:r>
            <w:r w:rsidRPr="00DE219A">
              <w:rPr>
                <w:rFonts w:ascii="Tahoma" w:hAnsi="Tahoma" w:cs="Tahoma"/>
                <w:kern w:val="2"/>
                <w:sz w:val="22"/>
                <w:szCs w:val="22"/>
              </w:rPr>
              <w:t>. Telefonas</w:t>
            </w:r>
          </w:p>
        </w:tc>
        <w:tc>
          <w:tcPr>
            <w:tcW w:w="4277" w:type="dxa"/>
            <w:gridSpan w:val="3"/>
            <w:vAlign w:val="center"/>
          </w:tcPr>
          <w:p w14:paraId="61E2EC47" w14:textId="2BAE8F5A" w:rsidR="005A5832" w:rsidRPr="00DE219A" w:rsidRDefault="00A1331C" w:rsidP="007D7B52">
            <w:pPr>
              <w:jc w:val="center"/>
              <w:rPr>
                <w:rFonts w:ascii="Tahoma" w:hAnsi="Tahoma" w:cs="Tahoma"/>
                <w:kern w:val="2"/>
                <w:sz w:val="22"/>
                <w:szCs w:val="22"/>
              </w:rPr>
            </w:pPr>
            <w:r w:rsidRPr="00DE219A">
              <w:rPr>
                <w:rFonts w:ascii="Tahoma" w:hAnsi="Tahoma" w:cs="Tahoma"/>
                <w:kern w:val="2"/>
                <w:sz w:val="22"/>
                <w:szCs w:val="22"/>
              </w:rPr>
              <w:t>+370</w:t>
            </w:r>
            <w:r w:rsidR="00EB0DD0" w:rsidRPr="00DE219A">
              <w:rPr>
                <w:rFonts w:ascii="Tahoma" w:hAnsi="Tahoma" w:cs="Tahoma"/>
                <w:kern w:val="2"/>
                <w:sz w:val="22"/>
                <w:szCs w:val="22"/>
              </w:rPr>
              <w:t xml:space="preserve"> 5 268 8262</w:t>
            </w:r>
          </w:p>
        </w:tc>
      </w:tr>
      <w:tr w:rsidR="005A5832" w:rsidRPr="00DE219A" w14:paraId="4B5E0951" w14:textId="77777777" w:rsidTr="000E3C1C">
        <w:tc>
          <w:tcPr>
            <w:tcW w:w="1959" w:type="dxa"/>
            <w:vMerge/>
            <w:vAlign w:val="center"/>
          </w:tcPr>
          <w:p w14:paraId="6AA21F7B" w14:textId="77777777" w:rsidR="005A5832" w:rsidRPr="00DE219A" w:rsidRDefault="005A5832" w:rsidP="007D7B52">
            <w:pPr>
              <w:rPr>
                <w:rFonts w:ascii="Tahoma" w:hAnsi="Tahoma" w:cs="Tahoma"/>
                <w:kern w:val="2"/>
                <w:sz w:val="22"/>
                <w:szCs w:val="22"/>
              </w:rPr>
            </w:pPr>
          </w:p>
        </w:tc>
        <w:tc>
          <w:tcPr>
            <w:tcW w:w="3544" w:type="dxa"/>
            <w:gridSpan w:val="4"/>
            <w:vAlign w:val="center"/>
          </w:tcPr>
          <w:p w14:paraId="689EA825" w14:textId="59120C00"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9</w:t>
            </w:r>
            <w:r w:rsidRPr="00DE219A">
              <w:rPr>
                <w:rFonts w:ascii="Tahoma" w:hAnsi="Tahoma" w:cs="Tahoma"/>
                <w:kern w:val="2"/>
                <w:sz w:val="22"/>
                <w:szCs w:val="22"/>
              </w:rPr>
              <w:t>. El. paštas</w:t>
            </w:r>
          </w:p>
        </w:tc>
        <w:tc>
          <w:tcPr>
            <w:tcW w:w="4277" w:type="dxa"/>
            <w:gridSpan w:val="3"/>
            <w:vAlign w:val="center"/>
          </w:tcPr>
          <w:p w14:paraId="29A573F3" w14:textId="77777777" w:rsidR="005A5832" w:rsidRPr="00DE219A" w:rsidRDefault="00EB0DD0" w:rsidP="007D7B52">
            <w:pPr>
              <w:jc w:val="center"/>
              <w:rPr>
                <w:rFonts w:ascii="Tahoma" w:hAnsi="Tahoma" w:cs="Tahoma"/>
                <w:kern w:val="2"/>
                <w:sz w:val="22"/>
                <w:szCs w:val="22"/>
              </w:rPr>
            </w:pPr>
            <w:r w:rsidRPr="00DE219A">
              <w:rPr>
                <w:rFonts w:ascii="Tahoma" w:hAnsi="Tahoma" w:cs="Tahoma"/>
                <w:kern w:val="2"/>
                <w:sz w:val="22"/>
                <w:szCs w:val="22"/>
              </w:rPr>
              <w:t>info@registrucentras.lt</w:t>
            </w:r>
          </w:p>
        </w:tc>
      </w:tr>
      <w:tr w:rsidR="005A5832" w:rsidRPr="00DE219A" w14:paraId="22432348" w14:textId="77777777" w:rsidTr="000E3C1C">
        <w:tc>
          <w:tcPr>
            <w:tcW w:w="1959" w:type="dxa"/>
            <w:vMerge/>
            <w:vAlign w:val="center"/>
          </w:tcPr>
          <w:p w14:paraId="719852AC" w14:textId="77777777" w:rsidR="005A5832" w:rsidRPr="00DE219A" w:rsidRDefault="005A5832" w:rsidP="007D7B52">
            <w:pPr>
              <w:rPr>
                <w:rFonts w:ascii="Tahoma" w:hAnsi="Tahoma" w:cs="Tahoma"/>
                <w:kern w:val="2"/>
                <w:sz w:val="22"/>
                <w:szCs w:val="22"/>
              </w:rPr>
            </w:pPr>
          </w:p>
        </w:tc>
        <w:tc>
          <w:tcPr>
            <w:tcW w:w="3544" w:type="dxa"/>
            <w:gridSpan w:val="4"/>
            <w:vAlign w:val="center"/>
          </w:tcPr>
          <w:p w14:paraId="7BA8800D" w14:textId="24635084"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w:t>
            </w:r>
            <w:r w:rsidR="00EB0DD0" w:rsidRPr="00DE219A">
              <w:rPr>
                <w:rFonts w:ascii="Tahoma" w:hAnsi="Tahoma" w:cs="Tahoma"/>
                <w:kern w:val="2"/>
                <w:sz w:val="22"/>
                <w:szCs w:val="22"/>
              </w:rPr>
              <w:t>10</w:t>
            </w:r>
            <w:r w:rsidRPr="00DE219A">
              <w:rPr>
                <w:rFonts w:ascii="Tahoma" w:hAnsi="Tahoma" w:cs="Tahoma"/>
                <w:kern w:val="2"/>
                <w:sz w:val="22"/>
                <w:szCs w:val="22"/>
              </w:rPr>
              <w:t>. Šalies atstovas</w:t>
            </w:r>
          </w:p>
        </w:tc>
        <w:tc>
          <w:tcPr>
            <w:tcW w:w="4277" w:type="dxa"/>
            <w:gridSpan w:val="3"/>
            <w:vAlign w:val="center"/>
          </w:tcPr>
          <w:p w14:paraId="0A455E66" w14:textId="77777777" w:rsidR="005A5832" w:rsidRPr="00DE219A" w:rsidRDefault="00351750" w:rsidP="007D7B52">
            <w:pPr>
              <w:jc w:val="center"/>
              <w:rPr>
                <w:rFonts w:ascii="Tahoma" w:hAnsi="Tahoma" w:cs="Tahoma"/>
                <w:kern w:val="2"/>
                <w:sz w:val="22"/>
                <w:szCs w:val="22"/>
              </w:rPr>
            </w:pPr>
            <w:sdt>
              <w:sdtPr>
                <w:rPr>
                  <w:rFonts w:ascii="Tahoma" w:hAnsi="Tahoma" w:cs="Tahoma"/>
                  <w:sz w:val="22"/>
                  <w:szCs w:val="22"/>
                </w:rPr>
                <w:id w:val="722637023"/>
                <w:placeholder>
                  <w:docPart w:val="6393E4EC576248C68F08ACAA0B0C5B9A"/>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listItem w:displayText="Teisės departamento Teisinio atstovavimo skyriaus vadovė Justina Plėdė" w:value="Teisės departamento Teisinio atstovavimo skyriaus vadovė Justina Plėdė"/>
                </w:dropDownList>
              </w:sdtPr>
              <w:sdtEndPr/>
              <w:sdtContent>
                <w:permStart w:id="1593134901" w:edGrp="everyone"/>
                <w:r w:rsidR="00EB0DD0" w:rsidRPr="00DE219A">
                  <w:rPr>
                    <w:rFonts w:ascii="Tahoma" w:hAnsi="Tahoma" w:cs="Tahoma"/>
                    <w:sz w:val="22"/>
                    <w:szCs w:val="22"/>
                  </w:rPr>
                  <w:t>Choose an item.</w:t>
                </w:r>
                <w:permEnd w:id="1593134901"/>
              </w:sdtContent>
            </w:sdt>
          </w:p>
        </w:tc>
      </w:tr>
      <w:tr w:rsidR="005A5832" w:rsidRPr="00DE219A" w14:paraId="3350A16C" w14:textId="77777777" w:rsidTr="000E3C1C">
        <w:tc>
          <w:tcPr>
            <w:tcW w:w="1959" w:type="dxa"/>
            <w:vMerge/>
            <w:vAlign w:val="center"/>
          </w:tcPr>
          <w:p w14:paraId="04AD4BCA" w14:textId="77777777" w:rsidR="005A5832" w:rsidRPr="00DE219A" w:rsidRDefault="005A5832" w:rsidP="007D7B52">
            <w:pPr>
              <w:rPr>
                <w:rFonts w:ascii="Tahoma" w:hAnsi="Tahoma" w:cs="Tahoma"/>
                <w:kern w:val="2"/>
                <w:sz w:val="22"/>
                <w:szCs w:val="22"/>
              </w:rPr>
            </w:pPr>
          </w:p>
        </w:tc>
        <w:tc>
          <w:tcPr>
            <w:tcW w:w="3544" w:type="dxa"/>
            <w:gridSpan w:val="4"/>
            <w:vAlign w:val="center"/>
          </w:tcPr>
          <w:p w14:paraId="07413491" w14:textId="11149CBE"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1.1.1</w:t>
            </w:r>
            <w:r w:rsidR="00EB0DD0" w:rsidRPr="00DE219A">
              <w:rPr>
                <w:rFonts w:ascii="Tahoma" w:hAnsi="Tahoma" w:cs="Tahoma"/>
                <w:kern w:val="2"/>
                <w:sz w:val="22"/>
                <w:szCs w:val="22"/>
              </w:rPr>
              <w:t>1</w:t>
            </w:r>
            <w:r w:rsidRPr="00DE219A">
              <w:rPr>
                <w:rFonts w:ascii="Tahoma" w:hAnsi="Tahoma" w:cs="Tahoma"/>
                <w:kern w:val="2"/>
                <w:sz w:val="22"/>
                <w:szCs w:val="22"/>
              </w:rPr>
              <w:t>. Atstovavimo pagrindas</w:t>
            </w:r>
          </w:p>
        </w:tc>
        <w:tc>
          <w:tcPr>
            <w:tcW w:w="4277" w:type="dxa"/>
            <w:gridSpan w:val="3"/>
            <w:vAlign w:val="center"/>
          </w:tcPr>
          <w:p w14:paraId="6B8A4A48" w14:textId="77777777" w:rsidR="005A5832" w:rsidRPr="00DE219A" w:rsidRDefault="00351750" w:rsidP="007D7B52">
            <w:pPr>
              <w:jc w:val="center"/>
              <w:rPr>
                <w:rFonts w:ascii="Tahoma" w:hAnsi="Tahoma" w:cs="Tahoma"/>
                <w:kern w:val="2"/>
                <w:sz w:val="22"/>
                <w:szCs w:val="22"/>
              </w:rPr>
            </w:pPr>
            <w:sdt>
              <w:sdtPr>
                <w:rPr>
                  <w:rFonts w:ascii="Tahoma" w:hAnsi="Tahoma" w:cs="Tahoma"/>
                  <w:sz w:val="22"/>
                  <w:szCs w:val="22"/>
                </w:rPr>
                <w:id w:val="-790900006"/>
                <w:placeholder>
                  <w:docPart w:val="1CD7C3254DB74359873D0DAB660A7E2A"/>
                </w:placeholder>
                <w:showingPlcHdr/>
                <w:dropDownList>
                  <w:listItem w:displayText="Imonės įstatai" w:value="Imonės įstatai"/>
                  <w:listItem w:displayText="Valstybės įmonės Registrų centro generalinio direktoriaus 2024-01-03 įgaliojimas Nr. F5-1 (1.13 E)" w:value="Valstybės įmonės Registrų centro generalinio direktoriaus 2024-01-03 įgaliojimas Nr. F5-1 (1.13 E)"/>
                  <w:listItem w:displayText="Valstybės įmonės Registrų centro generalinio direktoriaus 2024-07-05 įgaliojimas Nr. F5-35 (1.13 E)" w:value="Valstybės įmonės Registrų centro generalinio direktoriaus 2024-07-05 įgaliojimas Nr. F5-35 (1.13 E)"/>
                </w:dropDownList>
              </w:sdtPr>
              <w:sdtEndPr/>
              <w:sdtContent>
                <w:permStart w:id="2129473134" w:edGrp="everyone"/>
                <w:r w:rsidR="00EB0DD0" w:rsidRPr="00DE219A">
                  <w:rPr>
                    <w:rFonts w:ascii="Tahoma" w:hAnsi="Tahoma" w:cs="Tahoma"/>
                    <w:sz w:val="22"/>
                    <w:szCs w:val="22"/>
                  </w:rPr>
                  <w:t>Choose an item.</w:t>
                </w:r>
                <w:permEnd w:id="2129473134"/>
              </w:sdtContent>
            </w:sdt>
          </w:p>
        </w:tc>
      </w:tr>
      <w:tr w:rsidR="005A5832" w:rsidRPr="00DE219A" w14:paraId="70CF65FC" w14:textId="77777777" w:rsidTr="000E3C1C">
        <w:tc>
          <w:tcPr>
            <w:tcW w:w="1959" w:type="dxa"/>
            <w:vMerge w:val="restart"/>
            <w:vAlign w:val="center"/>
          </w:tcPr>
          <w:p w14:paraId="2D1B4996" w14:textId="10DE48AD" w:rsidR="005A5832" w:rsidRPr="00DE219A" w:rsidRDefault="00A10867" w:rsidP="007D7B52">
            <w:pPr>
              <w:rPr>
                <w:rFonts w:ascii="Tahoma" w:hAnsi="Tahoma" w:cs="Tahoma"/>
                <w:b/>
                <w:bCs/>
                <w:kern w:val="2"/>
                <w:sz w:val="22"/>
                <w:szCs w:val="22"/>
              </w:rPr>
            </w:pPr>
            <w:r w:rsidRPr="00DE219A">
              <w:rPr>
                <w:rFonts w:ascii="Tahoma" w:hAnsi="Tahoma" w:cs="Tahoma"/>
                <w:b/>
                <w:bCs/>
                <w:kern w:val="2"/>
                <w:sz w:val="22"/>
                <w:szCs w:val="22"/>
              </w:rPr>
              <w:t>1.2. Tiekėjas</w:t>
            </w:r>
          </w:p>
        </w:tc>
        <w:tc>
          <w:tcPr>
            <w:tcW w:w="3544" w:type="dxa"/>
            <w:gridSpan w:val="4"/>
            <w:vAlign w:val="center"/>
          </w:tcPr>
          <w:p w14:paraId="0AE2D65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1.2.1. Pavadinimas</w:t>
            </w:r>
          </w:p>
        </w:tc>
        <w:tc>
          <w:tcPr>
            <w:tcW w:w="4277" w:type="dxa"/>
            <w:gridSpan w:val="3"/>
            <w:vAlign w:val="center"/>
          </w:tcPr>
          <w:p w14:paraId="3B4568B9" w14:textId="5D364F61" w:rsidR="005A5832" w:rsidRPr="00DE219A" w:rsidRDefault="001E2F37" w:rsidP="007D7B52">
            <w:pPr>
              <w:jc w:val="center"/>
              <w:rPr>
                <w:rFonts w:ascii="Tahoma" w:hAnsi="Tahoma" w:cs="Tahoma"/>
                <w:kern w:val="2"/>
                <w:sz w:val="22"/>
                <w:szCs w:val="22"/>
              </w:rPr>
            </w:pPr>
            <w:permStart w:id="1882732780" w:edGrp="everyone"/>
            <w:r w:rsidRPr="00DE219A">
              <w:rPr>
                <w:rFonts w:ascii="Tahoma" w:hAnsi="Tahoma" w:cs="Tahoma"/>
                <w:sz w:val="22"/>
                <w:szCs w:val="22"/>
              </w:rPr>
              <w:t>Į</w:t>
            </w:r>
            <w:r w:rsidR="00E43CB8" w:rsidRPr="00DE219A">
              <w:rPr>
                <w:rFonts w:ascii="Tahoma" w:hAnsi="Tahoma" w:cs="Tahoma"/>
                <w:sz w:val="22"/>
                <w:szCs w:val="22"/>
              </w:rPr>
              <w:t>rašyti</w:t>
            </w:r>
            <w:permEnd w:id="1882732780"/>
          </w:p>
        </w:tc>
      </w:tr>
      <w:tr w:rsidR="005A5832" w:rsidRPr="00DE219A" w14:paraId="767A4B5D" w14:textId="77777777" w:rsidTr="000E3C1C">
        <w:tc>
          <w:tcPr>
            <w:tcW w:w="1959" w:type="dxa"/>
            <w:vMerge/>
          </w:tcPr>
          <w:p w14:paraId="5F885A26" w14:textId="77777777" w:rsidR="005A5832" w:rsidRPr="00DE219A" w:rsidRDefault="005A5832">
            <w:pPr>
              <w:rPr>
                <w:rFonts w:ascii="Tahoma" w:hAnsi="Tahoma" w:cs="Tahoma"/>
                <w:b/>
                <w:bCs/>
                <w:kern w:val="2"/>
                <w:sz w:val="22"/>
                <w:szCs w:val="22"/>
              </w:rPr>
            </w:pPr>
          </w:p>
        </w:tc>
        <w:tc>
          <w:tcPr>
            <w:tcW w:w="3544" w:type="dxa"/>
            <w:gridSpan w:val="4"/>
            <w:vAlign w:val="center"/>
          </w:tcPr>
          <w:p w14:paraId="0CF7495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1.2.2. Juridinio asmens kodas</w:t>
            </w:r>
          </w:p>
        </w:tc>
        <w:tc>
          <w:tcPr>
            <w:tcW w:w="4277" w:type="dxa"/>
            <w:gridSpan w:val="3"/>
            <w:vAlign w:val="center"/>
          </w:tcPr>
          <w:p w14:paraId="05C52071" w14:textId="21F26D19" w:rsidR="005A5832" w:rsidRPr="00DE219A" w:rsidRDefault="001E2F37" w:rsidP="007D7B52">
            <w:pPr>
              <w:jc w:val="center"/>
              <w:rPr>
                <w:rFonts w:ascii="Tahoma" w:hAnsi="Tahoma" w:cs="Tahoma"/>
                <w:kern w:val="2"/>
                <w:sz w:val="22"/>
                <w:szCs w:val="22"/>
              </w:rPr>
            </w:pPr>
            <w:permStart w:id="599675396" w:edGrp="everyone"/>
            <w:r w:rsidRPr="00DE219A">
              <w:rPr>
                <w:rFonts w:ascii="Tahoma" w:hAnsi="Tahoma" w:cs="Tahoma"/>
                <w:sz w:val="22"/>
                <w:szCs w:val="22"/>
              </w:rPr>
              <w:t>Į</w:t>
            </w:r>
            <w:r w:rsidR="00E43CB8" w:rsidRPr="00DE219A">
              <w:rPr>
                <w:rFonts w:ascii="Tahoma" w:hAnsi="Tahoma" w:cs="Tahoma"/>
                <w:sz w:val="22"/>
                <w:szCs w:val="22"/>
              </w:rPr>
              <w:t>rašyti</w:t>
            </w:r>
            <w:permEnd w:id="599675396"/>
          </w:p>
        </w:tc>
      </w:tr>
      <w:tr w:rsidR="005A5832" w:rsidRPr="00DE219A" w14:paraId="556C3574" w14:textId="77777777" w:rsidTr="000E3C1C">
        <w:tc>
          <w:tcPr>
            <w:tcW w:w="1959" w:type="dxa"/>
            <w:vMerge/>
          </w:tcPr>
          <w:p w14:paraId="4CAA3774" w14:textId="77777777" w:rsidR="005A5832" w:rsidRPr="00DE219A" w:rsidRDefault="005A5832">
            <w:pPr>
              <w:rPr>
                <w:rFonts w:ascii="Tahoma" w:hAnsi="Tahoma" w:cs="Tahoma"/>
                <w:b/>
                <w:bCs/>
                <w:kern w:val="2"/>
                <w:sz w:val="22"/>
                <w:szCs w:val="22"/>
              </w:rPr>
            </w:pPr>
          </w:p>
        </w:tc>
        <w:tc>
          <w:tcPr>
            <w:tcW w:w="3544" w:type="dxa"/>
            <w:gridSpan w:val="4"/>
            <w:vAlign w:val="center"/>
          </w:tcPr>
          <w:p w14:paraId="391E42F8"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1.2.3. Adresas</w:t>
            </w:r>
          </w:p>
        </w:tc>
        <w:tc>
          <w:tcPr>
            <w:tcW w:w="4277" w:type="dxa"/>
            <w:gridSpan w:val="3"/>
            <w:vAlign w:val="center"/>
          </w:tcPr>
          <w:p w14:paraId="58FBF829" w14:textId="56C9B3C2" w:rsidR="005A5832" w:rsidRPr="00DE219A" w:rsidRDefault="001E2F37" w:rsidP="007D7B52">
            <w:pPr>
              <w:jc w:val="center"/>
              <w:rPr>
                <w:rFonts w:ascii="Tahoma" w:hAnsi="Tahoma" w:cs="Tahoma"/>
                <w:kern w:val="2"/>
                <w:sz w:val="22"/>
                <w:szCs w:val="22"/>
              </w:rPr>
            </w:pPr>
            <w:permStart w:id="861762555" w:edGrp="everyone"/>
            <w:r w:rsidRPr="00DE219A">
              <w:rPr>
                <w:rFonts w:ascii="Tahoma" w:hAnsi="Tahoma" w:cs="Tahoma"/>
                <w:sz w:val="22"/>
                <w:szCs w:val="22"/>
              </w:rPr>
              <w:t>Į</w:t>
            </w:r>
            <w:r w:rsidR="00E43CB8" w:rsidRPr="00DE219A">
              <w:rPr>
                <w:rFonts w:ascii="Tahoma" w:hAnsi="Tahoma" w:cs="Tahoma"/>
                <w:sz w:val="22"/>
                <w:szCs w:val="22"/>
              </w:rPr>
              <w:t>rašyti</w:t>
            </w:r>
            <w:permEnd w:id="861762555"/>
          </w:p>
        </w:tc>
      </w:tr>
      <w:tr w:rsidR="005A5832" w:rsidRPr="00DE219A" w14:paraId="4DD16F9F" w14:textId="77777777" w:rsidTr="000E3C1C">
        <w:tc>
          <w:tcPr>
            <w:tcW w:w="1959" w:type="dxa"/>
            <w:vMerge/>
          </w:tcPr>
          <w:p w14:paraId="334B86F2" w14:textId="77777777" w:rsidR="005A5832" w:rsidRPr="00DE219A" w:rsidRDefault="005A5832">
            <w:pPr>
              <w:rPr>
                <w:rFonts w:ascii="Tahoma" w:hAnsi="Tahoma" w:cs="Tahoma"/>
                <w:b/>
                <w:bCs/>
                <w:kern w:val="2"/>
                <w:sz w:val="22"/>
                <w:szCs w:val="22"/>
              </w:rPr>
            </w:pPr>
          </w:p>
        </w:tc>
        <w:tc>
          <w:tcPr>
            <w:tcW w:w="3544" w:type="dxa"/>
            <w:gridSpan w:val="4"/>
            <w:vAlign w:val="center"/>
          </w:tcPr>
          <w:p w14:paraId="7384C9A7"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1.2.4. PVM mokėtojo kodas</w:t>
            </w:r>
          </w:p>
        </w:tc>
        <w:tc>
          <w:tcPr>
            <w:tcW w:w="4277" w:type="dxa"/>
            <w:gridSpan w:val="3"/>
            <w:vAlign w:val="center"/>
          </w:tcPr>
          <w:p w14:paraId="48390068" w14:textId="4CB23E2B" w:rsidR="005A5832" w:rsidRPr="00DE219A" w:rsidRDefault="001E2F37" w:rsidP="007D7B52">
            <w:pPr>
              <w:jc w:val="center"/>
              <w:rPr>
                <w:rFonts w:ascii="Tahoma" w:hAnsi="Tahoma" w:cs="Tahoma"/>
                <w:kern w:val="2"/>
                <w:sz w:val="22"/>
                <w:szCs w:val="22"/>
              </w:rPr>
            </w:pPr>
            <w:permStart w:id="1442852698" w:edGrp="everyone"/>
            <w:r w:rsidRPr="00DE219A">
              <w:rPr>
                <w:rFonts w:ascii="Tahoma" w:hAnsi="Tahoma" w:cs="Tahoma"/>
                <w:sz w:val="22"/>
                <w:szCs w:val="22"/>
              </w:rPr>
              <w:t>Į</w:t>
            </w:r>
            <w:r w:rsidR="00E43CB8" w:rsidRPr="00DE219A">
              <w:rPr>
                <w:rFonts w:ascii="Tahoma" w:hAnsi="Tahoma" w:cs="Tahoma"/>
                <w:sz w:val="22"/>
                <w:szCs w:val="22"/>
              </w:rPr>
              <w:t>rašyti</w:t>
            </w:r>
            <w:permEnd w:id="1442852698"/>
          </w:p>
        </w:tc>
      </w:tr>
      <w:tr w:rsidR="005A5832" w:rsidRPr="00DE219A" w14:paraId="179C4874" w14:textId="77777777" w:rsidTr="000E3C1C">
        <w:tc>
          <w:tcPr>
            <w:tcW w:w="1959" w:type="dxa"/>
            <w:vMerge/>
          </w:tcPr>
          <w:p w14:paraId="76B3F86E" w14:textId="77777777" w:rsidR="005A5832" w:rsidRPr="00DE219A" w:rsidRDefault="005A5832">
            <w:pPr>
              <w:rPr>
                <w:rFonts w:ascii="Tahoma" w:hAnsi="Tahoma" w:cs="Tahoma"/>
                <w:b/>
                <w:bCs/>
                <w:kern w:val="2"/>
                <w:sz w:val="22"/>
                <w:szCs w:val="22"/>
              </w:rPr>
            </w:pPr>
          </w:p>
        </w:tc>
        <w:tc>
          <w:tcPr>
            <w:tcW w:w="3544" w:type="dxa"/>
            <w:gridSpan w:val="4"/>
            <w:vAlign w:val="center"/>
          </w:tcPr>
          <w:p w14:paraId="714E93B6"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1.2.5. Atsiskaitomoji sąskaita</w:t>
            </w:r>
          </w:p>
        </w:tc>
        <w:tc>
          <w:tcPr>
            <w:tcW w:w="4277" w:type="dxa"/>
            <w:gridSpan w:val="3"/>
            <w:vAlign w:val="center"/>
          </w:tcPr>
          <w:p w14:paraId="6E85A1C7" w14:textId="5E4C40F0" w:rsidR="005A5832" w:rsidRPr="00DE219A" w:rsidRDefault="001E2F37" w:rsidP="007D7B52">
            <w:pPr>
              <w:jc w:val="center"/>
              <w:rPr>
                <w:rFonts w:ascii="Tahoma" w:hAnsi="Tahoma" w:cs="Tahoma"/>
                <w:kern w:val="2"/>
                <w:sz w:val="22"/>
                <w:szCs w:val="22"/>
              </w:rPr>
            </w:pPr>
            <w:permStart w:id="277182358" w:edGrp="everyone"/>
            <w:r w:rsidRPr="00DE219A">
              <w:rPr>
                <w:rFonts w:ascii="Tahoma" w:hAnsi="Tahoma" w:cs="Tahoma"/>
                <w:sz w:val="22"/>
                <w:szCs w:val="22"/>
              </w:rPr>
              <w:t>Į</w:t>
            </w:r>
            <w:r w:rsidR="00E43CB8" w:rsidRPr="00DE219A">
              <w:rPr>
                <w:rFonts w:ascii="Tahoma" w:hAnsi="Tahoma" w:cs="Tahoma"/>
                <w:sz w:val="22"/>
                <w:szCs w:val="22"/>
              </w:rPr>
              <w:t>rašyti</w:t>
            </w:r>
            <w:permEnd w:id="277182358"/>
          </w:p>
        </w:tc>
      </w:tr>
      <w:tr w:rsidR="005A5832" w:rsidRPr="00DE219A" w14:paraId="768A89E5" w14:textId="77777777" w:rsidTr="000E3C1C">
        <w:tc>
          <w:tcPr>
            <w:tcW w:w="1959" w:type="dxa"/>
            <w:vMerge/>
          </w:tcPr>
          <w:p w14:paraId="6194590A" w14:textId="77777777" w:rsidR="005A5832" w:rsidRPr="00DE219A" w:rsidRDefault="005A5832">
            <w:pPr>
              <w:rPr>
                <w:rFonts w:ascii="Tahoma" w:hAnsi="Tahoma" w:cs="Tahoma"/>
                <w:b/>
                <w:bCs/>
                <w:kern w:val="2"/>
                <w:sz w:val="22"/>
                <w:szCs w:val="22"/>
              </w:rPr>
            </w:pPr>
          </w:p>
        </w:tc>
        <w:tc>
          <w:tcPr>
            <w:tcW w:w="3544" w:type="dxa"/>
            <w:gridSpan w:val="4"/>
            <w:vAlign w:val="center"/>
          </w:tcPr>
          <w:p w14:paraId="1328B8B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1.2.6. Bankas, banko kodas</w:t>
            </w:r>
          </w:p>
        </w:tc>
        <w:tc>
          <w:tcPr>
            <w:tcW w:w="4277" w:type="dxa"/>
            <w:gridSpan w:val="3"/>
            <w:vAlign w:val="center"/>
          </w:tcPr>
          <w:p w14:paraId="1C43F7EA" w14:textId="0A2AA8AA" w:rsidR="005A5832" w:rsidRPr="00DE219A" w:rsidRDefault="001E2F37" w:rsidP="007D7B52">
            <w:pPr>
              <w:jc w:val="center"/>
              <w:rPr>
                <w:rFonts w:ascii="Tahoma" w:hAnsi="Tahoma" w:cs="Tahoma"/>
                <w:kern w:val="2"/>
                <w:sz w:val="22"/>
                <w:szCs w:val="22"/>
              </w:rPr>
            </w:pPr>
            <w:permStart w:id="287596113" w:edGrp="everyone"/>
            <w:r w:rsidRPr="00DE219A">
              <w:rPr>
                <w:rFonts w:ascii="Tahoma" w:hAnsi="Tahoma" w:cs="Tahoma"/>
                <w:sz w:val="22"/>
                <w:szCs w:val="22"/>
              </w:rPr>
              <w:t>Į</w:t>
            </w:r>
            <w:r w:rsidR="00E43CB8" w:rsidRPr="00DE219A">
              <w:rPr>
                <w:rFonts w:ascii="Tahoma" w:hAnsi="Tahoma" w:cs="Tahoma"/>
                <w:sz w:val="22"/>
                <w:szCs w:val="22"/>
              </w:rPr>
              <w:t>rašyti</w:t>
            </w:r>
            <w:permEnd w:id="287596113"/>
          </w:p>
        </w:tc>
      </w:tr>
      <w:tr w:rsidR="005A5832" w:rsidRPr="00DE219A" w14:paraId="75CCA11C" w14:textId="77777777" w:rsidTr="000E3C1C">
        <w:tc>
          <w:tcPr>
            <w:tcW w:w="1959" w:type="dxa"/>
            <w:vMerge/>
          </w:tcPr>
          <w:p w14:paraId="3BD917BE" w14:textId="77777777" w:rsidR="005A5832" w:rsidRPr="00DE219A" w:rsidRDefault="005A5832">
            <w:pPr>
              <w:rPr>
                <w:rFonts w:ascii="Tahoma" w:hAnsi="Tahoma" w:cs="Tahoma"/>
                <w:b/>
                <w:bCs/>
                <w:kern w:val="2"/>
                <w:sz w:val="22"/>
                <w:szCs w:val="22"/>
              </w:rPr>
            </w:pPr>
          </w:p>
        </w:tc>
        <w:tc>
          <w:tcPr>
            <w:tcW w:w="3544" w:type="dxa"/>
            <w:gridSpan w:val="4"/>
            <w:vAlign w:val="center"/>
          </w:tcPr>
          <w:p w14:paraId="1270B01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1.2.7. Telefonas</w:t>
            </w:r>
          </w:p>
        </w:tc>
        <w:tc>
          <w:tcPr>
            <w:tcW w:w="4277" w:type="dxa"/>
            <w:gridSpan w:val="3"/>
            <w:vAlign w:val="center"/>
          </w:tcPr>
          <w:p w14:paraId="08210515" w14:textId="497C3971" w:rsidR="005A5832" w:rsidRPr="00DE219A" w:rsidRDefault="001E2F37" w:rsidP="007D7B52">
            <w:pPr>
              <w:jc w:val="center"/>
              <w:rPr>
                <w:rFonts w:ascii="Tahoma" w:hAnsi="Tahoma" w:cs="Tahoma"/>
                <w:kern w:val="2"/>
                <w:sz w:val="22"/>
                <w:szCs w:val="22"/>
              </w:rPr>
            </w:pPr>
            <w:permStart w:id="216156815" w:edGrp="everyone"/>
            <w:r w:rsidRPr="00DE219A">
              <w:rPr>
                <w:rFonts w:ascii="Tahoma" w:hAnsi="Tahoma" w:cs="Tahoma"/>
                <w:sz w:val="22"/>
                <w:szCs w:val="22"/>
              </w:rPr>
              <w:t>Į</w:t>
            </w:r>
            <w:r w:rsidR="00E43CB8" w:rsidRPr="00DE219A">
              <w:rPr>
                <w:rFonts w:ascii="Tahoma" w:hAnsi="Tahoma" w:cs="Tahoma"/>
                <w:sz w:val="22"/>
                <w:szCs w:val="22"/>
              </w:rPr>
              <w:t>rašyti</w:t>
            </w:r>
            <w:permEnd w:id="216156815"/>
          </w:p>
        </w:tc>
      </w:tr>
      <w:tr w:rsidR="005A5832" w:rsidRPr="00DE219A" w14:paraId="3EE3EB3E" w14:textId="77777777" w:rsidTr="000E3C1C">
        <w:tc>
          <w:tcPr>
            <w:tcW w:w="1959" w:type="dxa"/>
            <w:vMerge/>
          </w:tcPr>
          <w:p w14:paraId="464DAF00" w14:textId="77777777" w:rsidR="005A5832" w:rsidRPr="00DE219A" w:rsidRDefault="005A5832">
            <w:pPr>
              <w:rPr>
                <w:rFonts w:ascii="Tahoma" w:hAnsi="Tahoma" w:cs="Tahoma"/>
                <w:b/>
                <w:bCs/>
                <w:kern w:val="2"/>
                <w:sz w:val="22"/>
                <w:szCs w:val="22"/>
              </w:rPr>
            </w:pPr>
          </w:p>
        </w:tc>
        <w:tc>
          <w:tcPr>
            <w:tcW w:w="3544" w:type="dxa"/>
            <w:gridSpan w:val="4"/>
            <w:vAlign w:val="center"/>
          </w:tcPr>
          <w:p w14:paraId="2D3F6858"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1.2.8. El. paštas</w:t>
            </w:r>
          </w:p>
        </w:tc>
        <w:tc>
          <w:tcPr>
            <w:tcW w:w="4277" w:type="dxa"/>
            <w:gridSpan w:val="3"/>
            <w:vAlign w:val="center"/>
          </w:tcPr>
          <w:p w14:paraId="7492CD89" w14:textId="77777777" w:rsidR="005A5832" w:rsidRPr="00DE219A" w:rsidRDefault="00E43CB8" w:rsidP="007D7B52">
            <w:pPr>
              <w:jc w:val="center"/>
              <w:rPr>
                <w:rFonts w:ascii="Tahoma" w:hAnsi="Tahoma" w:cs="Tahoma"/>
                <w:kern w:val="2"/>
                <w:sz w:val="22"/>
                <w:szCs w:val="22"/>
              </w:rPr>
            </w:pPr>
            <w:permStart w:id="293166189" w:edGrp="everyone"/>
            <w:r w:rsidRPr="00DE219A">
              <w:rPr>
                <w:rFonts w:ascii="Tahoma" w:hAnsi="Tahoma" w:cs="Tahoma"/>
                <w:sz w:val="22"/>
                <w:szCs w:val="22"/>
              </w:rPr>
              <w:t>įrašyti</w:t>
            </w:r>
            <w:permEnd w:id="293166189"/>
          </w:p>
        </w:tc>
      </w:tr>
      <w:tr w:rsidR="005A5832" w:rsidRPr="00DE219A" w14:paraId="2995A02E" w14:textId="77777777" w:rsidTr="000E3C1C">
        <w:tc>
          <w:tcPr>
            <w:tcW w:w="1959" w:type="dxa"/>
            <w:vMerge/>
          </w:tcPr>
          <w:p w14:paraId="48C487B5" w14:textId="77777777" w:rsidR="005A5832" w:rsidRPr="00DE219A" w:rsidRDefault="005A5832">
            <w:pPr>
              <w:rPr>
                <w:rFonts w:ascii="Tahoma" w:hAnsi="Tahoma" w:cs="Tahoma"/>
                <w:b/>
                <w:bCs/>
                <w:kern w:val="2"/>
                <w:sz w:val="22"/>
                <w:szCs w:val="22"/>
              </w:rPr>
            </w:pPr>
          </w:p>
        </w:tc>
        <w:tc>
          <w:tcPr>
            <w:tcW w:w="3544" w:type="dxa"/>
            <w:gridSpan w:val="4"/>
            <w:vAlign w:val="center"/>
          </w:tcPr>
          <w:p w14:paraId="369710F5"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1.2.9. Šalies atstovas</w:t>
            </w:r>
          </w:p>
        </w:tc>
        <w:tc>
          <w:tcPr>
            <w:tcW w:w="4277" w:type="dxa"/>
            <w:gridSpan w:val="3"/>
            <w:vAlign w:val="center"/>
          </w:tcPr>
          <w:p w14:paraId="5C72578D" w14:textId="77777777" w:rsidR="005A5832" w:rsidRPr="00DE219A" w:rsidRDefault="00E43CB8" w:rsidP="007D7B52">
            <w:pPr>
              <w:jc w:val="center"/>
              <w:rPr>
                <w:rFonts w:ascii="Tahoma" w:hAnsi="Tahoma" w:cs="Tahoma"/>
                <w:kern w:val="2"/>
                <w:sz w:val="22"/>
                <w:szCs w:val="22"/>
              </w:rPr>
            </w:pPr>
            <w:permStart w:id="1387662795" w:edGrp="everyone"/>
            <w:r w:rsidRPr="00DE219A">
              <w:rPr>
                <w:rFonts w:ascii="Tahoma" w:hAnsi="Tahoma" w:cs="Tahoma"/>
                <w:sz w:val="22"/>
                <w:szCs w:val="22"/>
              </w:rPr>
              <w:t>įrašyti</w:t>
            </w:r>
            <w:permEnd w:id="1387662795"/>
          </w:p>
        </w:tc>
      </w:tr>
      <w:tr w:rsidR="005A5832" w:rsidRPr="00DE219A" w14:paraId="0BA5D494" w14:textId="77777777" w:rsidTr="000E3C1C">
        <w:tc>
          <w:tcPr>
            <w:tcW w:w="1959" w:type="dxa"/>
            <w:vMerge/>
          </w:tcPr>
          <w:p w14:paraId="6C2EC406" w14:textId="77777777" w:rsidR="005A5832" w:rsidRPr="00DE219A" w:rsidRDefault="005A5832">
            <w:pPr>
              <w:rPr>
                <w:rFonts w:ascii="Tahoma" w:hAnsi="Tahoma" w:cs="Tahoma"/>
                <w:b/>
                <w:bCs/>
                <w:kern w:val="2"/>
                <w:sz w:val="22"/>
                <w:szCs w:val="22"/>
              </w:rPr>
            </w:pPr>
          </w:p>
        </w:tc>
        <w:tc>
          <w:tcPr>
            <w:tcW w:w="3544" w:type="dxa"/>
            <w:gridSpan w:val="4"/>
            <w:vAlign w:val="center"/>
          </w:tcPr>
          <w:p w14:paraId="592306AD" w14:textId="77777777" w:rsidR="005A5832" w:rsidRPr="00DE219A" w:rsidRDefault="00A10867" w:rsidP="007D7B52">
            <w:pPr>
              <w:rPr>
                <w:rFonts w:ascii="Tahoma" w:hAnsi="Tahoma" w:cs="Tahoma"/>
                <w:kern w:val="2"/>
                <w:sz w:val="22"/>
                <w:szCs w:val="22"/>
              </w:rPr>
            </w:pPr>
            <w:r w:rsidRPr="00DE219A">
              <w:rPr>
                <w:rFonts w:ascii="Tahoma" w:hAnsi="Tahoma" w:cs="Tahoma"/>
                <w:kern w:val="2"/>
                <w:sz w:val="22"/>
                <w:szCs w:val="22"/>
              </w:rPr>
              <w:t>1.2.10. Atstovavimo pagrindas</w:t>
            </w:r>
          </w:p>
        </w:tc>
        <w:tc>
          <w:tcPr>
            <w:tcW w:w="4277" w:type="dxa"/>
            <w:gridSpan w:val="3"/>
            <w:vAlign w:val="center"/>
          </w:tcPr>
          <w:p w14:paraId="2FC3F54A" w14:textId="77777777" w:rsidR="005A5832" w:rsidRPr="00DE219A" w:rsidRDefault="00E43CB8" w:rsidP="007D7B52">
            <w:pPr>
              <w:jc w:val="center"/>
              <w:rPr>
                <w:rFonts w:ascii="Tahoma" w:hAnsi="Tahoma" w:cs="Tahoma"/>
                <w:kern w:val="2"/>
                <w:sz w:val="22"/>
                <w:szCs w:val="22"/>
              </w:rPr>
            </w:pPr>
            <w:permStart w:id="449271807" w:edGrp="everyone"/>
            <w:r w:rsidRPr="00DE219A">
              <w:rPr>
                <w:rFonts w:ascii="Tahoma" w:hAnsi="Tahoma" w:cs="Tahoma"/>
                <w:sz w:val="22"/>
                <w:szCs w:val="22"/>
              </w:rPr>
              <w:t>įrašyti</w:t>
            </w:r>
            <w:permEnd w:id="449271807"/>
          </w:p>
        </w:tc>
      </w:tr>
      <w:tr w:rsidR="005A5832" w:rsidRPr="00DE219A" w14:paraId="19C89D57" w14:textId="77777777" w:rsidTr="000E3C1C">
        <w:trPr>
          <w:trHeight w:val="300"/>
        </w:trPr>
        <w:tc>
          <w:tcPr>
            <w:tcW w:w="9780" w:type="dxa"/>
            <w:gridSpan w:val="8"/>
          </w:tcPr>
          <w:p w14:paraId="639D04A8" w14:textId="77777777" w:rsidR="005A5832" w:rsidRPr="00DE219A" w:rsidRDefault="00A10867">
            <w:pPr>
              <w:jc w:val="center"/>
              <w:rPr>
                <w:rFonts w:ascii="Tahoma" w:hAnsi="Tahoma" w:cs="Tahoma"/>
                <w:b/>
                <w:bCs/>
                <w:kern w:val="2"/>
                <w:sz w:val="22"/>
                <w:szCs w:val="22"/>
              </w:rPr>
            </w:pPr>
            <w:r w:rsidRPr="00DE219A">
              <w:rPr>
                <w:rFonts w:ascii="Tahoma" w:hAnsi="Tahoma" w:cs="Tahoma"/>
                <w:b/>
                <w:bCs/>
                <w:kern w:val="2"/>
                <w:sz w:val="22"/>
                <w:szCs w:val="22"/>
              </w:rPr>
              <w:t>2. ATSAKINGI ASMENYS</w:t>
            </w:r>
          </w:p>
        </w:tc>
      </w:tr>
      <w:tr w:rsidR="00B75EAA" w:rsidRPr="00DE219A" w14:paraId="3083B26B" w14:textId="77777777" w:rsidTr="000E3C1C">
        <w:trPr>
          <w:trHeight w:val="361"/>
        </w:trPr>
        <w:tc>
          <w:tcPr>
            <w:tcW w:w="9780" w:type="dxa"/>
            <w:gridSpan w:val="8"/>
            <w:vAlign w:val="center"/>
          </w:tcPr>
          <w:p w14:paraId="354205F5" w14:textId="44E08346" w:rsidR="00B75EAA" w:rsidRPr="003B3511" w:rsidRDefault="00B75EAA" w:rsidP="00B75EAA">
            <w:pPr>
              <w:rPr>
                <w:rFonts w:ascii="Tahoma" w:hAnsi="Tahoma" w:cs="Tahoma"/>
                <w:color w:val="4472C4"/>
                <w:kern w:val="2"/>
                <w:sz w:val="22"/>
                <w:szCs w:val="22"/>
              </w:rPr>
            </w:pPr>
            <w:r w:rsidRPr="00DE219A">
              <w:rPr>
                <w:rFonts w:ascii="Tahoma" w:hAnsi="Tahoma" w:cs="Tahoma"/>
                <w:b/>
                <w:bCs/>
                <w:kern w:val="2"/>
                <w:sz w:val="22"/>
                <w:szCs w:val="22"/>
              </w:rPr>
              <w:t xml:space="preserve">2.1. Pirkėjo kontaktiniai </w:t>
            </w:r>
            <w:r w:rsidRPr="00B75EAA">
              <w:rPr>
                <w:rFonts w:ascii="Tahoma" w:hAnsi="Tahoma" w:cs="Tahoma"/>
                <w:b/>
                <w:bCs/>
                <w:kern w:val="2"/>
                <w:sz w:val="22"/>
                <w:szCs w:val="22"/>
              </w:rPr>
              <w:t>asmenys, atsakingi už:</w:t>
            </w:r>
          </w:p>
        </w:tc>
      </w:tr>
      <w:tr w:rsidR="00F95C40" w:rsidRPr="00DE219A" w14:paraId="38C58A0E" w14:textId="77777777" w:rsidTr="00F95C40">
        <w:trPr>
          <w:trHeight w:val="71"/>
        </w:trPr>
        <w:tc>
          <w:tcPr>
            <w:tcW w:w="5503" w:type="dxa"/>
            <w:gridSpan w:val="5"/>
            <w:vAlign w:val="center"/>
          </w:tcPr>
          <w:p w14:paraId="18C06E0F" w14:textId="7D0AA5B8" w:rsidR="00F95C40" w:rsidRPr="00DE219A" w:rsidRDefault="00F95C40" w:rsidP="00FD5CA6">
            <w:pPr>
              <w:pStyle w:val="ListParagraph"/>
              <w:ind w:left="0" w:firstLine="23"/>
              <w:contextualSpacing w:val="0"/>
              <w:jc w:val="both"/>
              <w:rPr>
                <w:rFonts w:ascii="Tahoma" w:hAnsi="Tahoma" w:cs="Tahoma"/>
                <w:b/>
                <w:bCs/>
                <w:kern w:val="2"/>
                <w:sz w:val="22"/>
                <w:szCs w:val="22"/>
              </w:rPr>
            </w:pPr>
            <w:r>
              <w:rPr>
                <w:rFonts w:ascii="Tahoma" w:hAnsi="Tahoma" w:cs="Tahoma"/>
                <w:kern w:val="2"/>
                <w:sz w:val="22"/>
                <w:szCs w:val="22"/>
              </w:rPr>
              <w:t xml:space="preserve">2.1.1. </w:t>
            </w:r>
            <w:r w:rsidRPr="003B3511">
              <w:rPr>
                <w:rFonts w:ascii="Tahoma" w:hAnsi="Tahoma" w:cs="Tahoma"/>
                <w:kern w:val="2"/>
                <w:sz w:val="22"/>
                <w:szCs w:val="22"/>
              </w:rPr>
              <w:t xml:space="preserve">Sutarties vykdymą, </w:t>
            </w:r>
            <w:r>
              <w:rPr>
                <w:rFonts w:ascii="Tahoma" w:hAnsi="Tahoma" w:cs="Tahoma"/>
                <w:kern w:val="2"/>
                <w:sz w:val="22"/>
                <w:szCs w:val="22"/>
              </w:rPr>
              <w:t>Licencijų</w:t>
            </w:r>
            <w:r w:rsidRPr="003B3511">
              <w:rPr>
                <w:rFonts w:ascii="Tahoma" w:hAnsi="Tahoma" w:cs="Tahoma"/>
                <w:kern w:val="2"/>
                <w:sz w:val="22"/>
                <w:szCs w:val="22"/>
              </w:rPr>
              <w:t xml:space="preserve"> priėmimą ir  perdavimo</w:t>
            </w:r>
            <w:r>
              <w:rPr>
                <w:rFonts w:ascii="Tahoma" w:hAnsi="Tahoma" w:cs="Tahoma"/>
                <w:kern w:val="2"/>
                <w:sz w:val="22"/>
                <w:szCs w:val="22"/>
              </w:rPr>
              <w:t>-</w:t>
            </w:r>
            <w:r w:rsidRPr="003B3511">
              <w:rPr>
                <w:rFonts w:ascii="Tahoma" w:hAnsi="Tahoma" w:cs="Tahoma"/>
                <w:kern w:val="2"/>
                <w:sz w:val="22"/>
                <w:szCs w:val="22"/>
              </w:rPr>
              <w:t xml:space="preserve">priėmimo akto pasirašymą, Sąskaitų </w:t>
            </w:r>
            <w:r w:rsidR="00E45F10">
              <w:rPr>
                <w:rFonts w:ascii="Tahoma" w:hAnsi="Tahoma" w:cs="Tahoma"/>
                <w:kern w:val="2"/>
                <w:sz w:val="22"/>
                <w:szCs w:val="22"/>
              </w:rPr>
              <w:t xml:space="preserve">per </w:t>
            </w:r>
            <w:r w:rsidR="00E45F10" w:rsidRPr="0077405C">
              <w:rPr>
                <w:rFonts w:ascii="Tahoma" w:hAnsi="Tahoma" w:cs="Tahoma"/>
                <w:kern w:val="2"/>
                <w:sz w:val="22"/>
                <w:szCs w:val="22"/>
              </w:rPr>
              <w:t xml:space="preserve">sąskaitų administravimo bendrąją informacinę sistemą (toliau – SABIS) </w:t>
            </w:r>
            <w:r w:rsidR="00E45F10">
              <w:rPr>
                <w:rFonts w:ascii="Tahoma" w:hAnsi="Tahoma" w:cs="Tahoma"/>
                <w:kern w:val="2"/>
                <w:sz w:val="22"/>
                <w:szCs w:val="22"/>
              </w:rPr>
              <w:t>priėmimą</w:t>
            </w:r>
          </w:p>
        </w:tc>
        <w:tc>
          <w:tcPr>
            <w:tcW w:w="4277" w:type="dxa"/>
            <w:gridSpan w:val="3"/>
            <w:vAlign w:val="center"/>
          </w:tcPr>
          <w:p w14:paraId="294AE1CF" w14:textId="2C0E6E39" w:rsidR="00F95C40" w:rsidRPr="00DE219A" w:rsidRDefault="00F95C40" w:rsidP="00B75EAA">
            <w:pPr>
              <w:jc w:val="both"/>
              <w:rPr>
                <w:rFonts w:ascii="Tahoma" w:hAnsi="Tahoma" w:cs="Tahoma"/>
                <w:color w:val="000000" w:themeColor="text1"/>
                <w:kern w:val="2"/>
                <w:sz w:val="22"/>
                <w:szCs w:val="22"/>
              </w:rPr>
            </w:pPr>
            <w:permStart w:id="1855281457" w:edGrp="everyone"/>
            <w:r w:rsidRPr="00DE219A">
              <w:rPr>
                <w:rFonts w:ascii="Tahoma" w:hAnsi="Tahoma" w:cs="Tahoma"/>
                <w:color w:val="000000" w:themeColor="text1"/>
                <w:kern w:val="2"/>
                <w:sz w:val="22"/>
                <w:szCs w:val="22"/>
              </w:rPr>
              <w:t>(nurodyti padalinį / skyrių, pareigas, vardą, pavardę, tel., el. paštą)</w:t>
            </w:r>
            <w:permEnd w:id="1855281457"/>
          </w:p>
        </w:tc>
      </w:tr>
      <w:tr w:rsidR="003B3511" w:rsidRPr="00DE219A" w14:paraId="0143A1D5" w14:textId="77777777" w:rsidTr="000E3C1C">
        <w:trPr>
          <w:trHeight w:val="300"/>
        </w:trPr>
        <w:tc>
          <w:tcPr>
            <w:tcW w:w="5503" w:type="dxa"/>
            <w:gridSpan w:val="5"/>
            <w:vAlign w:val="center"/>
          </w:tcPr>
          <w:p w14:paraId="6BB15000" w14:textId="04EA8E0D" w:rsidR="003B3511" w:rsidRPr="00DE219A" w:rsidRDefault="003B3511" w:rsidP="00FD5CA6">
            <w:pPr>
              <w:rPr>
                <w:rFonts w:ascii="Tahoma" w:hAnsi="Tahoma" w:cs="Tahoma"/>
                <w:b/>
                <w:bCs/>
                <w:kern w:val="2"/>
                <w:sz w:val="22"/>
                <w:szCs w:val="22"/>
              </w:rPr>
            </w:pPr>
            <w:r w:rsidRPr="00DE219A">
              <w:rPr>
                <w:rFonts w:ascii="Tahoma" w:hAnsi="Tahoma" w:cs="Tahoma"/>
                <w:b/>
                <w:bCs/>
                <w:kern w:val="2"/>
                <w:sz w:val="22"/>
                <w:szCs w:val="22"/>
              </w:rPr>
              <w:t xml:space="preserve">2.2. Tiekėjo kontaktiniai asmenys, </w:t>
            </w:r>
            <w:r w:rsidRPr="00DE219A">
              <w:rPr>
                <w:rFonts w:ascii="Tahoma" w:hAnsi="Tahoma" w:cs="Tahoma"/>
                <w:kern w:val="2"/>
                <w:sz w:val="22"/>
                <w:szCs w:val="22"/>
              </w:rPr>
              <w:t xml:space="preserve">atsakingi už Sutarties vykdymą ir </w:t>
            </w:r>
            <w:r w:rsidR="00FD5CA6">
              <w:rPr>
                <w:rFonts w:ascii="Tahoma" w:hAnsi="Tahoma" w:cs="Tahoma"/>
                <w:kern w:val="2"/>
                <w:sz w:val="22"/>
                <w:szCs w:val="22"/>
              </w:rPr>
              <w:t>Licencijų</w:t>
            </w:r>
            <w:r w:rsidRPr="00DE219A">
              <w:rPr>
                <w:rFonts w:ascii="Tahoma" w:hAnsi="Tahoma" w:cs="Tahoma"/>
                <w:kern w:val="2"/>
                <w:sz w:val="22"/>
                <w:szCs w:val="22"/>
              </w:rPr>
              <w:t xml:space="preserve"> perdavimo-priėmimo akto pasirašymą</w:t>
            </w:r>
          </w:p>
        </w:tc>
        <w:tc>
          <w:tcPr>
            <w:tcW w:w="4277" w:type="dxa"/>
            <w:gridSpan w:val="3"/>
            <w:vAlign w:val="center"/>
          </w:tcPr>
          <w:p w14:paraId="77E758B9" w14:textId="66F61AAA" w:rsidR="003B3511" w:rsidRPr="00DE219A" w:rsidRDefault="003B3511" w:rsidP="003B3511">
            <w:pPr>
              <w:jc w:val="both"/>
              <w:rPr>
                <w:rFonts w:ascii="Tahoma" w:hAnsi="Tahoma" w:cs="Tahoma"/>
                <w:color w:val="000000" w:themeColor="text1"/>
                <w:kern w:val="2"/>
                <w:sz w:val="22"/>
                <w:szCs w:val="22"/>
              </w:rPr>
            </w:pPr>
            <w:permStart w:id="1888815407" w:edGrp="everyone"/>
            <w:r w:rsidRPr="00DE219A">
              <w:rPr>
                <w:rFonts w:ascii="Tahoma" w:hAnsi="Tahoma" w:cs="Tahoma"/>
                <w:color w:val="000000" w:themeColor="text1"/>
                <w:kern w:val="2"/>
                <w:sz w:val="22"/>
                <w:szCs w:val="22"/>
              </w:rPr>
              <w:t>(nurodyti padalinį / skyrių, pareigas, vardą, pavardę, tel., el. paštą)</w:t>
            </w:r>
            <w:permEnd w:id="1888815407"/>
          </w:p>
        </w:tc>
      </w:tr>
      <w:tr w:rsidR="003B3511" w:rsidRPr="00DE219A" w14:paraId="3A424C2D" w14:textId="77777777" w:rsidTr="000E3C1C">
        <w:trPr>
          <w:trHeight w:val="300"/>
        </w:trPr>
        <w:tc>
          <w:tcPr>
            <w:tcW w:w="9780" w:type="dxa"/>
            <w:gridSpan w:val="8"/>
          </w:tcPr>
          <w:p w14:paraId="2E8B8A38"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3. SUTARTIES DALYKAS</w:t>
            </w:r>
          </w:p>
        </w:tc>
      </w:tr>
      <w:tr w:rsidR="003B3511" w:rsidRPr="00DE219A" w14:paraId="00D71E8D" w14:textId="77777777" w:rsidTr="000E3C1C">
        <w:trPr>
          <w:trHeight w:val="300"/>
        </w:trPr>
        <w:tc>
          <w:tcPr>
            <w:tcW w:w="2717" w:type="dxa"/>
            <w:gridSpan w:val="2"/>
            <w:vAlign w:val="center"/>
          </w:tcPr>
          <w:p w14:paraId="1C713F47" w14:textId="0A69D1D0"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3.1. Sutarties dalykas</w:t>
            </w:r>
          </w:p>
        </w:tc>
        <w:tc>
          <w:tcPr>
            <w:tcW w:w="7063" w:type="dxa"/>
            <w:gridSpan w:val="6"/>
          </w:tcPr>
          <w:p w14:paraId="3F9553F8" w14:textId="7EF8DEA2" w:rsidR="003B3511" w:rsidRPr="00DE219A" w:rsidRDefault="003B3511" w:rsidP="003B3511">
            <w:pPr>
              <w:jc w:val="both"/>
              <w:rPr>
                <w:rFonts w:ascii="Tahoma" w:hAnsi="Tahoma" w:cs="Tahoma"/>
                <w:color w:val="000000"/>
                <w:kern w:val="2"/>
                <w:sz w:val="22"/>
                <w:szCs w:val="22"/>
              </w:rPr>
            </w:pPr>
            <w:r w:rsidRPr="00DE219A">
              <w:rPr>
                <w:rFonts w:ascii="Tahoma" w:hAnsi="Tahoma" w:cs="Tahoma"/>
                <w:kern w:val="2"/>
                <w:sz w:val="22"/>
                <w:szCs w:val="22"/>
              </w:rPr>
              <w:t xml:space="preserve">Tiekėjas įsipareigoja Sutartyje numatytomis sąlygomis perduoti Pirkėjui </w:t>
            </w:r>
            <w:permStart w:id="724129505" w:edGrp="everyone"/>
            <w:r w:rsidR="00054F82" w:rsidRPr="00D7237D">
              <w:rPr>
                <w:rFonts w:ascii="Tahoma" w:hAnsi="Tahoma" w:cs="Tahoma"/>
                <w:sz w:val="22"/>
                <w:szCs w:val="22"/>
              </w:rPr>
              <w:t>Modulin</w:t>
            </w:r>
            <w:r w:rsidR="00054F82">
              <w:rPr>
                <w:rFonts w:ascii="Tahoma" w:hAnsi="Tahoma" w:cs="Tahoma"/>
                <w:sz w:val="22"/>
                <w:szCs w:val="22"/>
              </w:rPr>
              <w:t>į</w:t>
            </w:r>
            <w:r w:rsidR="00054F82" w:rsidRPr="00D7237D">
              <w:rPr>
                <w:rFonts w:ascii="Tahoma" w:hAnsi="Tahoma" w:cs="Tahoma"/>
                <w:sz w:val="22"/>
                <w:szCs w:val="22"/>
              </w:rPr>
              <w:t xml:space="preserve"> integruoto programinės įrangos komponentų rinkin</w:t>
            </w:r>
            <w:r w:rsidR="00F6195B">
              <w:rPr>
                <w:rFonts w:ascii="Tahoma" w:hAnsi="Tahoma" w:cs="Tahoma"/>
                <w:sz w:val="22"/>
                <w:szCs w:val="22"/>
              </w:rPr>
              <w:t>į</w:t>
            </w:r>
            <w:permEnd w:id="724129505"/>
            <w:r w:rsidRPr="00DE219A">
              <w:rPr>
                <w:rFonts w:ascii="Tahoma" w:hAnsi="Tahoma" w:cs="Tahoma"/>
                <w:color w:val="000000"/>
                <w:kern w:val="2"/>
                <w:sz w:val="22"/>
                <w:szCs w:val="22"/>
              </w:rPr>
              <w:t xml:space="preserve"> (toliau – </w:t>
            </w:r>
            <w:r w:rsidR="00FD5CA6">
              <w:rPr>
                <w:rFonts w:ascii="Tahoma" w:hAnsi="Tahoma" w:cs="Tahoma"/>
                <w:color w:val="000000"/>
                <w:kern w:val="2"/>
                <w:sz w:val="22"/>
                <w:szCs w:val="22"/>
              </w:rPr>
              <w:t>Licencijos</w:t>
            </w:r>
            <w:r w:rsidRPr="00DE219A">
              <w:rPr>
                <w:rFonts w:ascii="Tahoma" w:hAnsi="Tahoma" w:cs="Tahoma"/>
                <w:color w:val="000000"/>
                <w:kern w:val="2"/>
                <w:sz w:val="22"/>
                <w:szCs w:val="22"/>
              </w:rPr>
              <w:t>).</w:t>
            </w:r>
          </w:p>
          <w:p w14:paraId="5EC32E61" w14:textId="6CBFC4EC" w:rsidR="003B3511" w:rsidRPr="00DE219A" w:rsidRDefault="003B3511" w:rsidP="00FD5CA6">
            <w:pPr>
              <w:jc w:val="both"/>
              <w:rPr>
                <w:rFonts w:ascii="Tahoma" w:hAnsi="Tahoma" w:cs="Tahoma"/>
                <w:color w:val="000000"/>
                <w:kern w:val="2"/>
                <w:sz w:val="22"/>
                <w:szCs w:val="22"/>
              </w:rPr>
            </w:pPr>
            <w:r w:rsidRPr="00DE219A">
              <w:rPr>
                <w:rFonts w:ascii="Tahoma" w:hAnsi="Tahoma" w:cs="Tahoma"/>
                <w:color w:val="000000"/>
                <w:kern w:val="2"/>
                <w:sz w:val="22"/>
                <w:szCs w:val="22"/>
              </w:rPr>
              <w:t xml:space="preserve">Išsamus </w:t>
            </w:r>
            <w:r w:rsidR="00FD5CA6">
              <w:rPr>
                <w:rFonts w:ascii="Tahoma" w:hAnsi="Tahoma" w:cs="Tahoma"/>
                <w:color w:val="000000"/>
                <w:kern w:val="2"/>
                <w:sz w:val="22"/>
                <w:szCs w:val="22"/>
              </w:rPr>
              <w:t>Licencijų</w:t>
            </w:r>
            <w:r w:rsidRPr="00DE219A">
              <w:rPr>
                <w:rFonts w:ascii="Tahoma" w:hAnsi="Tahoma" w:cs="Tahoma"/>
                <w:color w:val="000000"/>
                <w:kern w:val="2"/>
                <w:sz w:val="22"/>
                <w:szCs w:val="22"/>
              </w:rPr>
              <w:t xml:space="preserve"> aprašymas ir kiti reikalavimai nustatyti Sutarties priede Nr. </w:t>
            </w:r>
            <w:r w:rsidRPr="00DE219A">
              <w:rPr>
                <w:rFonts w:ascii="Tahoma" w:hAnsi="Tahoma" w:cs="Tahoma"/>
                <w:color w:val="000000"/>
                <w:kern w:val="2"/>
                <w:sz w:val="22"/>
                <w:szCs w:val="22"/>
                <w:lang w:val="en-US"/>
              </w:rPr>
              <w:t>2</w:t>
            </w:r>
            <w:r w:rsidRPr="00DE219A">
              <w:rPr>
                <w:rFonts w:ascii="Tahoma" w:hAnsi="Tahoma" w:cs="Tahoma"/>
                <w:color w:val="000000"/>
                <w:kern w:val="2"/>
                <w:sz w:val="22"/>
                <w:szCs w:val="22"/>
              </w:rPr>
              <w:t xml:space="preserve"> „Techninė specifikacija“ (toliau – Techninė specifikacija) ir Sutarties priede Nr. 3 „Pasiūlymas“.</w:t>
            </w:r>
          </w:p>
        </w:tc>
      </w:tr>
      <w:tr w:rsidR="003B3511" w:rsidRPr="00DE219A" w14:paraId="72374341" w14:textId="77777777" w:rsidTr="000E3C1C">
        <w:trPr>
          <w:trHeight w:val="300"/>
        </w:trPr>
        <w:tc>
          <w:tcPr>
            <w:tcW w:w="2717" w:type="dxa"/>
            <w:gridSpan w:val="2"/>
            <w:vAlign w:val="center"/>
          </w:tcPr>
          <w:p w14:paraId="57BBBC7F"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3.2. Pirkimo numeris</w:t>
            </w:r>
          </w:p>
        </w:tc>
        <w:tc>
          <w:tcPr>
            <w:tcW w:w="7063" w:type="dxa"/>
            <w:gridSpan w:val="6"/>
            <w:vAlign w:val="center"/>
          </w:tcPr>
          <w:p w14:paraId="583B3398" w14:textId="3D452723" w:rsidR="003B3511" w:rsidRPr="00DE219A" w:rsidRDefault="003B3511" w:rsidP="003B3511">
            <w:pPr>
              <w:jc w:val="both"/>
              <w:rPr>
                <w:rFonts w:ascii="Tahoma" w:hAnsi="Tahoma" w:cs="Tahoma"/>
                <w:kern w:val="2"/>
                <w:sz w:val="22"/>
                <w:szCs w:val="22"/>
              </w:rPr>
            </w:pPr>
            <w:permStart w:id="884628804" w:edGrp="everyone"/>
            <w:r w:rsidRPr="00DE219A">
              <w:rPr>
                <w:rFonts w:ascii="Tahoma" w:hAnsi="Tahoma" w:cs="Tahoma"/>
                <w:sz w:val="22"/>
                <w:szCs w:val="22"/>
              </w:rPr>
              <w:t>Įrašyti</w:t>
            </w:r>
            <w:permEnd w:id="884628804"/>
          </w:p>
        </w:tc>
      </w:tr>
      <w:tr w:rsidR="003B3511" w:rsidRPr="00DE219A" w14:paraId="4D62A53D" w14:textId="77777777" w:rsidTr="000E3C1C">
        <w:trPr>
          <w:trHeight w:val="300"/>
        </w:trPr>
        <w:tc>
          <w:tcPr>
            <w:tcW w:w="2717" w:type="dxa"/>
            <w:gridSpan w:val="2"/>
            <w:vAlign w:val="center"/>
          </w:tcPr>
          <w:p w14:paraId="4D1C0A2D"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lastRenderedPageBreak/>
              <w:t>3.3. Informacija apie Europos Sąjungos lėšomis finansuojamą projektą arba kitą projektą</w:t>
            </w:r>
          </w:p>
        </w:tc>
        <w:tc>
          <w:tcPr>
            <w:tcW w:w="7063" w:type="dxa"/>
            <w:gridSpan w:val="6"/>
            <w:vAlign w:val="center"/>
          </w:tcPr>
          <w:p w14:paraId="405D1104" w14:textId="0A435359" w:rsidR="003B3511" w:rsidRPr="00DE219A" w:rsidRDefault="00054F82" w:rsidP="003B3511">
            <w:pPr>
              <w:jc w:val="both"/>
              <w:rPr>
                <w:rFonts w:ascii="Tahoma" w:hAnsi="Tahoma" w:cs="Tahoma"/>
                <w:kern w:val="2"/>
                <w:sz w:val="22"/>
                <w:szCs w:val="22"/>
              </w:rPr>
            </w:pPr>
            <w:permStart w:id="2032818888" w:edGrp="everyone"/>
            <w:r w:rsidRPr="00DE219A">
              <w:rPr>
                <w:rFonts w:ascii="Tahoma" w:hAnsi="Tahoma" w:cs="Tahoma"/>
                <w:kern w:val="2"/>
                <w:sz w:val="22"/>
                <w:szCs w:val="22"/>
              </w:rPr>
              <w:t>Europos Sąjungos lėšomis bendrai finansuojamo projekto Nr.</w:t>
            </w:r>
            <w:r>
              <w:rPr>
                <w:rFonts w:ascii="Tahoma" w:hAnsi="Tahoma" w:cs="Tahoma"/>
                <w:kern w:val="2"/>
                <w:sz w:val="22"/>
                <w:szCs w:val="22"/>
              </w:rPr>
              <w:t xml:space="preserve"> </w:t>
            </w:r>
            <w:r w:rsidRPr="00054F82">
              <w:rPr>
                <w:rFonts w:ascii="Tahoma" w:hAnsi="Tahoma" w:cs="Tahoma"/>
                <w:kern w:val="2"/>
                <w:sz w:val="22"/>
                <w:szCs w:val="22"/>
              </w:rPr>
              <w:t>02-032-P-0002</w:t>
            </w:r>
            <w:r w:rsidRPr="00DE219A">
              <w:rPr>
                <w:rFonts w:ascii="Tahoma" w:hAnsi="Tahoma" w:cs="Tahoma"/>
                <w:kern w:val="2"/>
                <w:sz w:val="22"/>
                <w:szCs w:val="22"/>
              </w:rPr>
              <w:t>,</w:t>
            </w:r>
            <w:r w:rsidRPr="00DE219A">
              <w:rPr>
                <w:rFonts w:ascii="Tahoma" w:hAnsi="Tahoma" w:cs="Tahoma"/>
                <w:color w:val="4472C4"/>
                <w:kern w:val="2"/>
                <w:sz w:val="22"/>
                <w:szCs w:val="22"/>
              </w:rPr>
              <w:t xml:space="preserve"> </w:t>
            </w:r>
            <w:r>
              <w:rPr>
                <w:rFonts w:ascii="Tahoma" w:hAnsi="Tahoma" w:cs="Tahoma"/>
                <w:kern w:val="2"/>
                <w:sz w:val="22"/>
                <w:szCs w:val="22"/>
              </w:rPr>
              <w:t>„I</w:t>
            </w:r>
            <w:r w:rsidRPr="00182357">
              <w:rPr>
                <w:rFonts w:ascii="Tahoma" w:hAnsi="Tahoma" w:cs="Tahoma"/>
                <w:kern w:val="2"/>
                <w:sz w:val="22"/>
                <w:szCs w:val="22"/>
              </w:rPr>
              <w:t xml:space="preserve">novacijų </w:t>
            </w:r>
            <w:r>
              <w:rPr>
                <w:rFonts w:ascii="Tahoma" w:hAnsi="Tahoma" w:cs="Tahoma"/>
                <w:kern w:val="2"/>
                <w:sz w:val="22"/>
                <w:szCs w:val="22"/>
              </w:rPr>
              <w:t>plėtra</w:t>
            </w:r>
            <w:r w:rsidRPr="00182357">
              <w:rPr>
                <w:rFonts w:ascii="Tahoma" w:hAnsi="Tahoma" w:cs="Tahoma"/>
                <w:kern w:val="2"/>
                <w:sz w:val="22"/>
                <w:szCs w:val="22"/>
              </w:rPr>
              <w:t xml:space="preserve"> vieš</w:t>
            </w:r>
            <w:r>
              <w:rPr>
                <w:rFonts w:ascii="Tahoma" w:hAnsi="Tahoma" w:cs="Tahoma"/>
                <w:kern w:val="2"/>
                <w:sz w:val="22"/>
                <w:szCs w:val="22"/>
              </w:rPr>
              <w:t>ojo sektoriaus institucijose“</w:t>
            </w:r>
            <w:permEnd w:id="2032818888"/>
          </w:p>
        </w:tc>
      </w:tr>
      <w:tr w:rsidR="003B3511" w:rsidRPr="00DE219A" w14:paraId="65B8138B" w14:textId="77777777" w:rsidTr="000E3C1C">
        <w:trPr>
          <w:trHeight w:val="300"/>
        </w:trPr>
        <w:tc>
          <w:tcPr>
            <w:tcW w:w="9780" w:type="dxa"/>
            <w:gridSpan w:val="8"/>
          </w:tcPr>
          <w:p w14:paraId="5C69E662" w14:textId="06DAB784" w:rsidR="003B3511" w:rsidRPr="00DE219A" w:rsidRDefault="003B3511" w:rsidP="00FD5CA6">
            <w:pPr>
              <w:rPr>
                <w:rFonts w:ascii="Tahoma" w:hAnsi="Tahoma" w:cs="Tahoma"/>
                <w:b/>
                <w:bCs/>
                <w:kern w:val="2"/>
                <w:sz w:val="22"/>
                <w:szCs w:val="22"/>
              </w:rPr>
            </w:pPr>
            <w:r w:rsidRPr="00DE219A">
              <w:rPr>
                <w:rFonts w:ascii="Tahoma" w:hAnsi="Tahoma" w:cs="Tahoma"/>
                <w:b/>
                <w:bCs/>
                <w:kern w:val="2"/>
                <w:sz w:val="22"/>
                <w:szCs w:val="22"/>
              </w:rPr>
              <w:t xml:space="preserve">4. </w:t>
            </w:r>
            <w:r w:rsidR="00FD5CA6">
              <w:rPr>
                <w:rFonts w:ascii="Tahoma" w:hAnsi="Tahoma" w:cs="Tahoma"/>
                <w:b/>
                <w:bCs/>
                <w:kern w:val="2"/>
                <w:sz w:val="22"/>
                <w:szCs w:val="22"/>
              </w:rPr>
              <w:t>LICENCIJŲ</w:t>
            </w:r>
            <w:r w:rsidRPr="00DE219A">
              <w:rPr>
                <w:rFonts w:ascii="Tahoma" w:hAnsi="Tahoma" w:cs="Tahoma"/>
                <w:b/>
                <w:bCs/>
                <w:kern w:val="2"/>
                <w:sz w:val="22"/>
                <w:szCs w:val="22"/>
              </w:rPr>
              <w:t xml:space="preserve"> PRISTATYMO TERMINAI IR PERDAVIMO - PRIĖMIMO TVARKA</w:t>
            </w:r>
          </w:p>
        </w:tc>
      </w:tr>
      <w:tr w:rsidR="003B3511" w:rsidRPr="00DE219A" w14:paraId="0F85D8D4" w14:textId="77777777" w:rsidTr="000E3C1C">
        <w:trPr>
          <w:trHeight w:val="406"/>
        </w:trPr>
        <w:tc>
          <w:tcPr>
            <w:tcW w:w="2717" w:type="dxa"/>
            <w:gridSpan w:val="2"/>
            <w:vAlign w:val="center"/>
          </w:tcPr>
          <w:p w14:paraId="1D032D02" w14:textId="453C2D47" w:rsidR="003B3511" w:rsidRPr="00DE219A" w:rsidRDefault="003B3511" w:rsidP="00FD5CA6">
            <w:pPr>
              <w:rPr>
                <w:rFonts w:ascii="Tahoma" w:hAnsi="Tahoma" w:cs="Tahoma"/>
                <w:b/>
                <w:bCs/>
                <w:kern w:val="2"/>
                <w:sz w:val="22"/>
                <w:szCs w:val="22"/>
              </w:rPr>
            </w:pPr>
            <w:r w:rsidRPr="00DE219A">
              <w:rPr>
                <w:rFonts w:ascii="Tahoma" w:hAnsi="Tahoma" w:cs="Tahoma"/>
                <w:b/>
                <w:bCs/>
                <w:kern w:val="2"/>
                <w:sz w:val="22"/>
                <w:szCs w:val="22"/>
              </w:rPr>
              <w:t xml:space="preserve">4.1. </w:t>
            </w:r>
            <w:r w:rsidR="00FD5CA6">
              <w:rPr>
                <w:rFonts w:ascii="Tahoma" w:hAnsi="Tahoma" w:cs="Tahoma"/>
                <w:b/>
                <w:bCs/>
                <w:kern w:val="2"/>
                <w:sz w:val="22"/>
                <w:szCs w:val="22"/>
              </w:rPr>
              <w:t>Licencijų</w:t>
            </w:r>
            <w:r w:rsidRPr="00DE219A">
              <w:rPr>
                <w:rFonts w:ascii="Tahoma" w:hAnsi="Tahoma" w:cs="Tahoma"/>
                <w:b/>
                <w:bCs/>
                <w:kern w:val="2"/>
                <w:sz w:val="22"/>
                <w:szCs w:val="22"/>
              </w:rPr>
              <w:t xml:space="preserve"> pristatymo terminas</w:t>
            </w:r>
          </w:p>
        </w:tc>
        <w:tc>
          <w:tcPr>
            <w:tcW w:w="7063" w:type="dxa"/>
            <w:gridSpan w:val="6"/>
            <w:vAlign w:val="center"/>
          </w:tcPr>
          <w:p w14:paraId="76898A88" w14:textId="65564F0A" w:rsidR="00C45647" w:rsidRPr="00C45647" w:rsidRDefault="003B3511" w:rsidP="00FD5CA6">
            <w:pPr>
              <w:jc w:val="both"/>
              <w:rPr>
                <w:rFonts w:ascii="Tahoma" w:hAnsi="Tahoma" w:cs="Tahoma"/>
                <w:b/>
                <w:bCs/>
                <w:kern w:val="2"/>
                <w:sz w:val="22"/>
                <w:szCs w:val="22"/>
              </w:rPr>
            </w:pPr>
            <w:r w:rsidRPr="00C45647">
              <w:rPr>
                <w:rFonts w:ascii="Tahoma" w:hAnsi="Tahoma" w:cs="Tahoma"/>
                <w:kern w:val="2"/>
                <w:sz w:val="22"/>
                <w:szCs w:val="22"/>
              </w:rPr>
              <w:t xml:space="preserve">Tiekėjas  įsipareigoja </w:t>
            </w:r>
            <w:sdt>
              <w:sdtPr>
                <w:rPr>
                  <w:rFonts w:ascii="Tahoma" w:hAnsi="Tahoma" w:cs="Tahoma"/>
                  <w:kern w:val="2"/>
                  <w:sz w:val="22"/>
                  <w:szCs w:val="22"/>
                </w:rPr>
                <w:id w:val="-397205942"/>
                <w:placeholder>
                  <w:docPart w:val="1B4D1AD96CFE44A69566C85CDB6BA704"/>
                </w:placeholder>
                <w:comboBox>
                  <w:listItem w:value="Choose an item."/>
                  <w:listItem w:displayText="(visą kiekį)" w:value="(visą kiekį)"/>
                  <w:listItem w:displayText="(pagal atskirą užsakymą) " w:value="(pagal atskirą užsakymą) "/>
                </w:comboBox>
              </w:sdtPr>
              <w:sdtEndPr/>
              <w:sdtContent>
                <w:permStart w:id="310517822" w:edGrp="everyone"/>
                <w:r w:rsidR="00054F82">
                  <w:rPr>
                    <w:rFonts w:ascii="Tahoma" w:hAnsi="Tahoma" w:cs="Tahoma"/>
                    <w:kern w:val="2"/>
                    <w:sz w:val="22"/>
                    <w:szCs w:val="22"/>
                  </w:rPr>
                  <w:t>Licencijas (visą kiekį)</w:t>
                </w:r>
                <w:permEnd w:id="310517822"/>
              </w:sdtContent>
            </w:sdt>
            <w:r w:rsidR="00C45647" w:rsidRPr="00C45647">
              <w:rPr>
                <w:rFonts w:ascii="Tahoma" w:hAnsi="Tahoma" w:cs="Tahoma"/>
                <w:kern w:val="2"/>
                <w:sz w:val="22"/>
                <w:szCs w:val="22"/>
              </w:rPr>
              <w:t xml:space="preserve">  </w:t>
            </w:r>
            <w:sdt>
              <w:sdtPr>
                <w:rPr>
                  <w:rFonts w:ascii="Tahoma" w:hAnsi="Tahoma" w:cs="Tahoma"/>
                  <w:kern w:val="2"/>
                  <w:sz w:val="22"/>
                  <w:szCs w:val="22"/>
                </w:rPr>
                <w:id w:val="-186901423"/>
                <w:placeholder>
                  <w:docPart w:val="DefaultPlaceholder_-1854013438"/>
                </w:placeholder>
                <w:comboBox>
                  <w:listItem w:value="Choose an item."/>
                  <w:listItem w:displayText="pristatyti" w:value="pristatyti"/>
                  <w:listItem w:displayText="aktyvuoti" w:value="aktyvuoti"/>
                  <w:listItem w:displayText="pateikti aktyvacijos kodus" w:value="pateikti aktyvacijos kodus"/>
                </w:comboBox>
              </w:sdtPr>
              <w:sdtEndPr/>
              <w:sdtContent>
                <w:permStart w:id="1905860822" w:edGrp="everyone"/>
                <w:r w:rsidR="00054F82">
                  <w:rPr>
                    <w:rFonts w:ascii="Tahoma" w:hAnsi="Tahoma" w:cs="Tahoma"/>
                    <w:kern w:val="2"/>
                    <w:sz w:val="22"/>
                    <w:szCs w:val="22"/>
                  </w:rPr>
                  <w:t>įdiegti ir sukonfigūruoti</w:t>
                </w:r>
                <w:permEnd w:id="1905860822"/>
              </w:sdtContent>
            </w:sdt>
          </w:p>
          <w:p w14:paraId="111937FE" w14:textId="161FD621" w:rsidR="003B3511" w:rsidRPr="00C45647" w:rsidRDefault="003B3511" w:rsidP="00C45647">
            <w:pPr>
              <w:jc w:val="both"/>
              <w:rPr>
                <w:rFonts w:ascii="Tahoma" w:hAnsi="Tahoma" w:cs="Tahoma"/>
                <w:b/>
                <w:bCs/>
                <w:kern w:val="2"/>
                <w:sz w:val="22"/>
                <w:szCs w:val="22"/>
              </w:rPr>
            </w:pPr>
            <w:r w:rsidRPr="00C45647">
              <w:rPr>
                <w:rFonts w:ascii="Tahoma" w:hAnsi="Tahoma" w:cs="Tahoma"/>
                <w:b/>
                <w:bCs/>
                <w:kern w:val="2"/>
                <w:sz w:val="22"/>
                <w:szCs w:val="22"/>
              </w:rPr>
              <w:t>ne vėliau kaip per</w:t>
            </w:r>
            <w:r w:rsidR="00C45647" w:rsidRPr="00C45647">
              <w:rPr>
                <w:rFonts w:ascii="Tahoma" w:hAnsi="Tahoma" w:cs="Tahoma"/>
                <w:b/>
                <w:bCs/>
                <w:kern w:val="2"/>
                <w:sz w:val="22"/>
                <w:szCs w:val="22"/>
              </w:rPr>
              <w:t xml:space="preserve"> </w:t>
            </w:r>
            <w:permStart w:id="357246097" w:edGrp="everyone"/>
            <w:sdt>
              <w:sdtPr>
                <w:rPr>
                  <w:rFonts w:ascii="Tahoma" w:hAnsi="Tahoma" w:cs="Tahoma"/>
                  <w:bCs/>
                  <w:kern w:val="2"/>
                  <w:sz w:val="22"/>
                  <w:szCs w:val="22"/>
                </w:rPr>
                <w:id w:val="2103531121"/>
                <w:placeholder>
                  <w:docPart w:val="3D0658FA64AF42D2BC0D5C377F4CF154"/>
                </w:placeholder>
                <w:comboBox>
                  <w:listItem w:value="Choose an item."/>
                  <w:listItem w:displayText="Įrašyti pristatymo terminą dienomis/savaitėmis/mėnesiais" w:value="Įrašyti pristatymo terminą dienomis/savaitėmis/mėnesiais"/>
                  <w:listItem w:displayText="Techninėje specifikacijoje nustatytus terminus (joje nustatytomis sąlygomis)" w:value="Techninėje specifikacijoje nustatytus terminus (joje nustatytomis sąlygomis)"/>
                </w:comboBox>
              </w:sdtPr>
              <w:sdtEndPr/>
              <w:sdtContent>
                <w:r w:rsidR="00054F82">
                  <w:rPr>
                    <w:rFonts w:ascii="Tahoma" w:hAnsi="Tahoma" w:cs="Tahoma"/>
                    <w:bCs/>
                    <w:kern w:val="2"/>
                    <w:sz w:val="22"/>
                    <w:szCs w:val="22"/>
                  </w:rPr>
                  <w:t>8 savaites</w:t>
                </w:r>
              </w:sdtContent>
            </w:sdt>
            <w:permEnd w:id="357246097"/>
            <w:r w:rsidRPr="00C45647">
              <w:rPr>
                <w:rFonts w:ascii="Tahoma" w:hAnsi="Tahoma" w:cs="Tahoma"/>
                <w:b/>
                <w:bCs/>
                <w:kern w:val="2"/>
                <w:sz w:val="22"/>
                <w:szCs w:val="22"/>
              </w:rPr>
              <w:t xml:space="preserve"> </w:t>
            </w:r>
            <w:r w:rsidRPr="00C45647">
              <w:rPr>
                <w:rFonts w:ascii="Tahoma" w:hAnsi="Tahoma" w:cs="Tahoma"/>
                <w:kern w:val="2"/>
                <w:sz w:val="22"/>
                <w:szCs w:val="22"/>
              </w:rPr>
              <w:t xml:space="preserve"> </w:t>
            </w:r>
            <w:sdt>
              <w:sdtPr>
                <w:rPr>
                  <w:rFonts w:ascii="Tahoma" w:hAnsi="Tahoma" w:cs="Tahoma"/>
                  <w:kern w:val="2"/>
                  <w:sz w:val="22"/>
                  <w:szCs w:val="22"/>
                </w:rPr>
                <w:id w:val="-1999878200"/>
                <w:placeholder>
                  <w:docPart w:val="04E49E1A32C449CDB165561ED63D4C10"/>
                </w:placeholder>
                <w:comboBox>
                  <w:listItem w:value="Choose an item."/>
                  <w:listItem w:displayText="nuo Sutarties įsigaliojimo dienos šiuo adresu:" w:value="nuo Sutarties įsigaliojimo dienos šiuo adresu:"/>
                  <w:listItem w:displayText="nuo užsakymo pateikimo dienos šiuo adresu:" w:value="nuo užsakymo pateikimo dienos šiuo adresu:"/>
                  <w:listItem w:displayText="el. pašto adresu, nurodytu Sutarties SD 2.1.1. p. " w:value="el. pašto adresu, nurodytu Sutarties SD 2.1.1. p. "/>
                  <w:listItem w:displayText="-" w:value="-"/>
                </w:comboBox>
              </w:sdtPr>
              <w:sdtEndPr/>
              <w:sdtContent>
                <w:permStart w:id="1576427822" w:edGrp="everyone"/>
                <w:r w:rsidR="00054F82">
                  <w:rPr>
                    <w:rFonts w:ascii="Tahoma" w:hAnsi="Tahoma" w:cs="Tahoma"/>
                    <w:kern w:val="2"/>
                    <w:sz w:val="22"/>
                    <w:szCs w:val="22"/>
                  </w:rPr>
                  <w:t>nuo Sutarties įsigaliojimo dienos.</w:t>
                </w:r>
                <w:permEnd w:id="1576427822"/>
              </w:sdtContent>
            </w:sdt>
            <w:r w:rsidR="00C45647" w:rsidRPr="00C45647">
              <w:rPr>
                <w:rFonts w:ascii="Tahoma" w:hAnsi="Tahoma" w:cs="Tahoma"/>
                <w:kern w:val="2"/>
                <w:sz w:val="22"/>
                <w:szCs w:val="22"/>
              </w:rPr>
              <w:t xml:space="preserve"> </w:t>
            </w:r>
            <w:r w:rsidRPr="00C45647">
              <w:rPr>
                <w:rFonts w:ascii="Tahoma" w:hAnsi="Tahoma" w:cs="Tahoma"/>
                <w:sz w:val="22"/>
                <w:szCs w:val="22"/>
              </w:rPr>
              <w:t xml:space="preserve"> </w:t>
            </w:r>
            <w:permStart w:id="1494752126" w:edGrp="everyone"/>
            <w:permEnd w:id="1494752126"/>
            <w:r w:rsidRPr="00C45647">
              <w:rPr>
                <w:rFonts w:ascii="Tahoma" w:hAnsi="Tahoma" w:cs="Tahoma"/>
                <w:color w:val="FF0000"/>
                <w:kern w:val="2"/>
                <w:sz w:val="22"/>
                <w:szCs w:val="22"/>
              </w:rPr>
              <w:t xml:space="preserve"> </w:t>
            </w:r>
          </w:p>
        </w:tc>
      </w:tr>
      <w:tr w:rsidR="003B3511" w:rsidRPr="00DE219A" w14:paraId="3CFCD56B" w14:textId="77777777" w:rsidTr="000E3C1C">
        <w:trPr>
          <w:trHeight w:val="300"/>
        </w:trPr>
        <w:tc>
          <w:tcPr>
            <w:tcW w:w="2717" w:type="dxa"/>
            <w:gridSpan w:val="2"/>
            <w:vAlign w:val="center"/>
          </w:tcPr>
          <w:p w14:paraId="6CB86DDE" w14:textId="669A10EE" w:rsidR="003B3511" w:rsidRPr="00DE219A" w:rsidRDefault="003B3511" w:rsidP="00D1436A">
            <w:pPr>
              <w:rPr>
                <w:rFonts w:ascii="Tahoma" w:hAnsi="Tahoma" w:cs="Tahoma"/>
                <w:b/>
                <w:bCs/>
                <w:kern w:val="2"/>
                <w:sz w:val="22"/>
                <w:szCs w:val="22"/>
              </w:rPr>
            </w:pPr>
            <w:r w:rsidRPr="00DE219A">
              <w:rPr>
                <w:rFonts w:ascii="Tahoma" w:hAnsi="Tahoma" w:cs="Tahoma"/>
                <w:b/>
                <w:bCs/>
                <w:kern w:val="2"/>
                <w:sz w:val="22"/>
                <w:szCs w:val="22"/>
              </w:rPr>
              <w:t xml:space="preserve">4.2. </w:t>
            </w:r>
            <w:r w:rsidR="00D1436A">
              <w:rPr>
                <w:rFonts w:ascii="Tahoma" w:hAnsi="Tahoma" w:cs="Tahoma"/>
                <w:b/>
                <w:bCs/>
                <w:kern w:val="2"/>
                <w:sz w:val="22"/>
                <w:szCs w:val="22"/>
              </w:rPr>
              <w:t>Licencijų</w:t>
            </w:r>
            <w:r w:rsidRPr="00DE219A">
              <w:rPr>
                <w:rFonts w:ascii="Tahoma" w:hAnsi="Tahoma" w:cs="Tahoma"/>
                <w:b/>
                <w:bCs/>
                <w:kern w:val="2"/>
                <w:sz w:val="22"/>
                <w:szCs w:val="22"/>
              </w:rPr>
              <w:t xml:space="preserve"> (ar jų dalies) pristatymo termino pratęsimas</w:t>
            </w:r>
          </w:p>
        </w:tc>
        <w:tc>
          <w:tcPr>
            <w:tcW w:w="7063" w:type="dxa"/>
            <w:gridSpan w:val="6"/>
            <w:vAlign w:val="center"/>
          </w:tcPr>
          <w:p w14:paraId="7A5BC5B8" w14:textId="77777777" w:rsidR="003B3511" w:rsidRPr="00DE219A" w:rsidRDefault="003B3511" w:rsidP="003B3511">
            <w:pPr>
              <w:jc w:val="both"/>
              <w:rPr>
                <w:rFonts w:ascii="Tahoma" w:hAnsi="Tahoma" w:cs="Tahoma"/>
                <w:kern w:val="2"/>
                <w:sz w:val="22"/>
                <w:szCs w:val="22"/>
              </w:rPr>
            </w:pPr>
            <w:permStart w:id="1384468120" w:edGrp="everyone"/>
            <w:r w:rsidRPr="00DE219A">
              <w:rPr>
                <w:rFonts w:ascii="Tahoma" w:hAnsi="Tahoma" w:cs="Tahoma"/>
                <w:kern w:val="2"/>
                <w:sz w:val="22"/>
                <w:szCs w:val="22"/>
              </w:rPr>
              <w:t>Netaikoma</w:t>
            </w:r>
          </w:p>
          <w:permEnd w:id="1384468120"/>
          <w:p w14:paraId="378679D6" w14:textId="3B23262C" w:rsidR="003B3511" w:rsidRPr="00DE219A" w:rsidRDefault="003B3511" w:rsidP="003B3511">
            <w:pPr>
              <w:jc w:val="both"/>
              <w:rPr>
                <w:rFonts w:ascii="Tahoma" w:hAnsi="Tahoma" w:cs="Tahoma"/>
                <w:kern w:val="2"/>
                <w:sz w:val="22"/>
                <w:szCs w:val="22"/>
              </w:rPr>
            </w:pPr>
          </w:p>
        </w:tc>
      </w:tr>
      <w:tr w:rsidR="003B3511" w:rsidRPr="00DE219A" w14:paraId="41F6584C" w14:textId="77777777" w:rsidTr="000E3C1C">
        <w:trPr>
          <w:trHeight w:val="300"/>
        </w:trPr>
        <w:tc>
          <w:tcPr>
            <w:tcW w:w="2717" w:type="dxa"/>
            <w:gridSpan w:val="2"/>
            <w:vAlign w:val="center"/>
          </w:tcPr>
          <w:p w14:paraId="4A943912"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4.3. Užsakymų teikimo tvarka</w:t>
            </w:r>
          </w:p>
        </w:tc>
        <w:tc>
          <w:tcPr>
            <w:tcW w:w="7063" w:type="dxa"/>
            <w:gridSpan w:val="6"/>
            <w:vAlign w:val="center"/>
          </w:tcPr>
          <w:p w14:paraId="5DC31DB1" w14:textId="77777777" w:rsidR="002C1EC2" w:rsidRPr="00DE219A" w:rsidRDefault="002C1EC2" w:rsidP="002C1EC2">
            <w:pPr>
              <w:jc w:val="both"/>
              <w:rPr>
                <w:rFonts w:ascii="Tahoma" w:hAnsi="Tahoma" w:cs="Tahoma"/>
                <w:kern w:val="2"/>
                <w:sz w:val="22"/>
                <w:szCs w:val="22"/>
              </w:rPr>
            </w:pPr>
            <w:permStart w:id="2010253144" w:edGrp="everyone"/>
            <w:r w:rsidRPr="00DE219A">
              <w:rPr>
                <w:rFonts w:ascii="Tahoma" w:hAnsi="Tahoma" w:cs="Tahoma"/>
                <w:kern w:val="2"/>
                <w:sz w:val="22"/>
                <w:szCs w:val="22"/>
              </w:rPr>
              <w:t>Netaikoma</w:t>
            </w:r>
          </w:p>
          <w:permEnd w:id="2010253144"/>
          <w:p w14:paraId="335E4128" w14:textId="4E7C4345" w:rsidR="003B3511" w:rsidRPr="00DE219A" w:rsidRDefault="003B3511" w:rsidP="003B3511">
            <w:pPr>
              <w:jc w:val="both"/>
              <w:rPr>
                <w:rFonts w:ascii="Tahoma" w:hAnsi="Tahoma" w:cs="Tahoma"/>
                <w:color w:val="000000" w:themeColor="text1"/>
                <w:kern w:val="2"/>
                <w:sz w:val="22"/>
                <w:szCs w:val="22"/>
              </w:rPr>
            </w:pPr>
          </w:p>
        </w:tc>
      </w:tr>
      <w:tr w:rsidR="003B3511" w:rsidRPr="00DE219A" w14:paraId="0FFE11E0" w14:textId="77777777" w:rsidTr="000E3C1C">
        <w:trPr>
          <w:trHeight w:val="300"/>
        </w:trPr>
        <w:tc>
          <w:tcPr>
            <w:tcW w:w="2717" w:type="dxa"/>
            <w:gridSpan w:val="2"/>
            <w:vAlign w:val="center"/>
          </w:tcPr>
          <w:p w14:paraId="22A6415D" w14:textId="463244A2" w:rsidR="003B3511" w:rsidRPr="00DE219A" w:rsidRDefault="003B3511" w:rsidP="00D1436A">
            <w:pPr>
              <w:rPr>
                <w:rFonts w:ascii="Tahoma" w:hAnsi="Tahoma" w:cs="Tahoma"/>
                <w:b/>
                <w:bCs/>
                <w:kern w:val="2"/>
                <w:sz w:val="22"/>
                <w:szCs w:val="22"/>
              </w:rPr>
            </w:pPr>
            <w:r w:rsidRPr="00DE219A">
              <w:rPr>
                <w:rFonts w:ascii="Tahoma" w:hAnsi="Tahoma" w:cs="Tahoma"/>
                <w:b/>
                <w:bCs/>
                <w:kern w:val="2"/>
                <w:sz w:val="22"/>
                <w:szCs w:val="22"/>
              </w:rPr>
              <w:t xml:space="preserve">4.4. Dėl </w:t>
            </w:r>
            <w:r w:rsidR="00D1436A">
              <w:rPr>
                <w:rFonts w:ascii="Tahoma" w:hAnsi="Tahoma" w:cs="Tahoma"/>
                <w:b/>
                <w:bCs/>
                <w:kern w:val="2"/>
                <w:sz w:val="22"/>
                <w:szCs w:val="22"/>
              </w:rPr>
              <w:t>Licencijų</w:t>
            </w:r>
            <w:r w:rsidRPr="00DE219A">
              <w:rPr>
                <w:rFonts w:ascii="Tahoma" w:hAnsi="Tahoma" w:cs="Tahoma"/>
                <w:b/>
                <w:bCs/>
                <w:kern w:val="2"/>
                <w:sz w:val="22"/>
                <w:szCs w:val="22"/>
              </w:rPr>
              <w:t xml:space="preserve"> pristatymo dalimis vertės / apimties</w:t>
            </w:r>
          </w:p>
        </w:tc>
        <w:permStart w:id="1299909117" w:edGrp="everyone"/>
        <w:tc>
          <w:tcPr>
            <w:tcW w:w="7063" w:type="dxa"/>
            <w:gridSpan w:val="6"/>
            <w:vAlign w:val="center"/>
          </w:tcPr>
          <w:p w14:paraId="0BBA954B" w14:textId="3E957783" w:rsidR="003B3511" w:rsidRPr="00DE219A" w:rsidRDefault="00351750" w:rsidP="003B3511">
            <w:pPr>
              <w:jc w:val="both"/>
              <w:rPr>
                <w:rFonts w:ascii="Tahoma" w:hAnsi="Tahoma" w:cs="Tahoma"/>
                <w:kern w:val="2"/>
                <w:sz w:val="22"/>
                <w:szCs w:val="22"/>
              </w:rPr>
            </w:pPr>
            <w:sdt>
              <w:sdtPr>
                <w:rPr>
                  <w:rFonts w:ascii="Tahoma" w:hAnsi="Tahoma" w:cs="Tahoma"/>
                  <w:kern w:val="2"/>
                  <w:sz w:val="22"/>
                  <w:szCs w:val="22"/>
                </w:rPr>
                <w:id w:val="1937254189"/>
                <w:placeholder>
                  <w:docPart w:val="04E49E1A32C449CDB165561ED63D4C10"/>
                </w:placeholder>
                <w:comboBox>
                  <w:listItem w:value="Choose an item."/>
                  <w:listItem w:displayText="Netaikoma" w:value="Netaikoma"/>
                  <w:listItem w:displayText="Kiekvieno Licencijų užsakymo vertė turi būti ne mažesnė kaip (nurodyti sumą skaičiais) Eur be PVM." w:value="Kiekvieno Licencijų užsakymo vertė turi būti ne mažesnė kaip (nurodyti sumą skaičiais) Eur be PVM."/>
                  <w:listItem w:displayText="Kiekvieno Licencijų užsakymo apimtis (kiekis) turi būti ne mažesnė kaip (nurodyti minimalų pristatomų Licencijų kiekį)." w:value="Kiekvieno Licencijų užsakymo apimtis (kiekis) turi būti ne mažesnė kaip (nurodyti minimalų pristatomų Licencijų kiekį)."/>
                </w:comboBox>
              </w:sdtPr>
              <w:sdtEndPr/>
              <w:sdtContent>
                <w:r w:rsidR="00054F82">
                  <w:rPr>
                    <w:rFonts w:ascii="Tahoma" w:hAnsi="Tahoma" w:cs="Tahoma"/>
                    <w:kern w:val="2"/>
                    <w:sz w:val="22"/>
                    <w:szCs w:val="22"/>
                  </w:rPr>
                  <w:t>Netaikoma</w:t>
                </w:r>
              </w:sdtContent>
            </w:sdt>
            <w:permEnd w:id="1299909117"/>
          </w:p>
        </w:tc>
      </w:tr>
      <w:tr w:rsidR="003B3511" w:rsidRPr="00DE219A" w14:paraId="13257C52" w14:textId="77777777" w:rsidTr="000E3C1C">
        <w:trPr>
          <w:trHeight w:val="300"/>
        </w:trPr>
        <w:tc>
          <w:tcPr>
            <w:tcW w:w="2717" w:type="dxa"/>
            <w:gridSpan w:val="2"/>
            <w:vAlign w:val="center"/>
          </w:tcPr>
          <w:p w14:paraId="2100779F" w14:textId="729CFDB3" w:rsidR="003B3511" w:rsidRPr="00DE219A" w:rsidRDefault="003B3511" w:rsidP="00D1436A">
            <w:pPr>
              <w:rPr>
                <w:rFonts w:ascii="Tahoma" w:hAnsi="Tahoma" w:cs="Tahoma"/>
                <w:b/>
                <w:bCs/>
                <w:kern w:val="2"/>
                <w:sz w:val="22"/>
                <w:szCs w:val="22"/>
              </w:rPr>
            </w:pPr>
            <w:r w:rsidRPr="00DE219A">
              <w:rPr>
                <w:rFonts w:ascii="Tahoma" w:hAnsi="Tahoma" w:cs="Tahoma"/>
                <w:b/>
                <w:bCs/>
                <w:kern w:val="2"/>
                <w:sz w:val="22"/>
                <w:szCs w:val="22"/>
              </w:rPr>
              <w:t xml:space="preserve">4.5. Kartu su </w:t>
            </w:r>
            <w:r w:rsidR="00D1436A">
              <w:rPr>
                <w:rFonts w:ascii="Tahoma" w:hAnsi="Tahoma" w:cs="Tahoma"/>
                <w:b/>
                <w:bCs/>
                <w:kern w:val="2"/>
                <w:sz w:val="22"/>
                <w:szCs w:val="22"/>
              </w:rPr>
              <w:t>Licencijomis</w:t>
            </w:r>
            <w:r w:rsidRPr="00DE219A">
              <w:rPr>
                <w:rFonts w:ascii="Tahoma" w:hAnsi="Tahoma" w:cs="Tahoma"/>
                <w:b/>
                <w:bCs/>
                <w:kern w:val="2"/>
                <w:sz w:val="22"/>
                <w:szCs w:val="22"/>
              </w:rPr>
              <w:t xml:space="preserve"> pateikiami dokumentai </w:t>
            </w:r>
          </w:p>
        </w:tc>
        <w:tc>
          <w:tcPr>
            <w:tcW w:w="7063" w:type="dxa"/>
            <w:gridSpan w:val="6"/>
            <w:vAlign w:val="center"/>
          </w:tcPr>
          <w:p w14:paraId="663E2B06" w14:textId="13D19C3B" w:rsidR="003B3511" w:rsidRDefault="003B3511" w:rsidP="003B3511">
            <w:pPr>
              <w:jc w:val="both"/>
              <w:rPr>
                <w:rFonts w:ascii="Tahoma" w:hAnsi="Tahoma" w:cs="Tahoma"/>
                <w:kern w:val="2"/>
                <w:sz w:val="22"/>
                <w:szCs w:val="22"/>
              </w:rPr>
            </w:pPr>
            <w:r w:rsidRPr="007C5FE6">
              <w:rPr>
                <w:rFonts w:ascii="Tahoma" w:hAnsi="Tahoma" w:cs="Tahoma"/>
                <w:kern w:val="2"/>
                <w:sz w:val="22"/>
                <w:szCs w:val="22"/>
              </w:rPr>
              <w:t xml:space="preserve">Kartu su </w:t>
            </w:r>
            <w:r w:rsidR="00D1436A">
              <w:rPr>
                <w:rFonts w:ascii="Tahoma" w:hAnsi="Tahoma" w:cs="Tahoma"/>
                <w:kern w:val="2"/>
                <w:sz w:val="22"/>
                <w:szCs w:val="22"/>
              </w:rPr>
              <w:t>Licencijomis</w:t>
            </w:r>
            <w:r w:rsidRPr="007C5FE6">
              <w:rPr>
                <w:rFonts w:ascii="Tahoma" w:hAnsi="Tahoma" w:cs="Tahoma"/>
                <w:kern w:val="2"/>
                <w:sz w:val="22"/>
                <w:szCs w:val="22"/>
              </w:rPr>
              <w:t xml:space="preserve"> pateikiami šie dokumentai:</w:t>
            </w:r>
          </w:p>
          <w:p w14:paraId="5C9F317F" w14:textId="0E3901F0" w:rsidR="003B3511" w:rsidRPr="007C5FE6" w:rsidRDefault="00D1436A" w:rsidP="003B3511">
            <w:pPr>
              <w:pStyle w:val="ListParagraph"/>
              <w:numPr>
                <w:ilvl w:val="2"/>
                <w:numId w:val="5"/>
              </w:numPr>
              <w:jc w:val="both"/>
              <w:rPr>
                <w:rFonts w:ascii="Tahoma" w:hAnsi="Tahoma" w:cs="Tahoma"/>
                <w:kern w:val="2"/>
                <w:sz w:val="22"/>
                <w:szCs w:val="22"/>
              </w:rPr>
            </w:pPr>
            <w:r>
              <w:rPr>
                <w:rFonts w:ascii="Tahoma" w:hAnsi="Tahoma" w:cs="Tahoma"/>
                <w:kern w:val="2"/>
                <w:sz w:val="22"/>
                <w:szCs w:val="22"/>
              </w:rPr>
              <w:t>Licencijų</w:t>
            </w:r>
            <w:r w:rsidR="003B3511" w:rsidRPr="007C5FE6">
              <w:rPr>
                <w:rFonts w:ascii="Tahoma" w:hAnsi="Tahoma" w:cs="Tahoma"/>
                <w:kern w:val="2"/>
                <w:sz w:val="22"/>
                <w:szCs w:val="22"/>
              </w:rPr>
              <w:t xml:space="preserve"> perdavimo–priėmimo aktas: </w:t>
            </w:r>
            <w:permStart w:id="1311535550" w:edGrp="everyone"/>
            <w:sdt>
              <w:sdtPr>
                <w:rPr>
                  <w:rFonts w:ascii="Tahoma" w:hAnsi="Tahoma" w:cs="Tahoma"/>
                  <w:sz w:val="22"/>
                  <w:szCs w:val="22"/>
                </w:rPr>
                <w:id w:val="-2074890478"/>
                <w:placeholder>
                  <w:docPart w:val="D03CD62D252F48D6B2B8F80E334B74CC"/>
                </w:placeholder>
                <w:comboBox>
                  <w:listItem w:value="Choose an item."/>
                  <w:listItem w:displayText="Taip" w:value="Taip"/>
                  <w:listItem w:displayText="Ne" w:value="Ne"/>
                </w:comboBox>
              </w:sdtPr>
              <w:sdtEndPr/>
              <w:sdtContent>
                <w:r w:rsidR="00054F82">
                  <w:rPr>
                    <w:rFonts w:ascii="Tahoma" w:hAnsi="Tahoma" w:cs="Tahoma"/>
                    <w:sz w:val="22"/>
                    <w:szCs w:val="22"/>
                  </w:rPr>
                  <w:t>Taip</w:t>
                </w:r>
              </w:sdtContent>
            </w:sdt>
            <w:r w:rsidR="003B3511">
              <w:t>;</w:t>
            </w:r>
          </w:p>
          <w:p w14:paraId="75531809" w14:textId="3E153AD3" w:rsidR="003B3511" w:rsidRPr="007C5FE6" w:rsidRDefault="00D1436A" w:rsidP="003B3511">
            <w:pPr>
              <w:pStyle w:val="ListParagraph"/>
              <w:numPr>
                <w:ilvl w:val="2"/>
                <w:numId w:val="5"/>
              </w:numPr>
              <w:jc w:val="both"/>
              <w:rPr>
                <w:rFonts w:ascii="Tahoma" w:hAnsi="Tahoma" w:cs="Tahoma"/>
                <w:kern w:val="2"/>
                <w:sz w:val="22"/>
                <w:szCs w:val="22"/>
              </w:rPr>
            </w:pPr>
            <w:r>
              <w:rPr>
                <w:rFonts w:ascii="Tahoma" w:hAnsi="Tahoma" w:cs="Tahoma"/>
                <w:kern w:val="2"/>
                <w:sz w:val="22"/>
                <w:szCs w:val="22"/>
              </w:rPr>
              <w:t>Licencijų</w:t>
            </w:r>
            <w:permEnd w:id="1311535550"/>
            <w:r w:rsidR="003B3511" w:rsidRPr="007C5FE6">
              <w:rPr>
                <w:rFonts w:ascii="Tahoma" w:hAnsi="Tahoma" w:cs="Tahoma"/>
                <w:kern w:val="2"/>
                <w:sz w:val="22"/>
                <w:szCs w:val="22"/>
              </w:rPr>
              <w:t xml:space="preserve"> </w:t>
            </w:r>
            <w:r w:rsidR="003B3511">
              <w:rPr>
                <w:rFonts w:ascii="Tahoma" w:hAnsi="Tahoma" w:cs="Tahoma"/>
                <w:kern w:val="2"/>
                <w:sz w:val="22"/>
                <w:szCs w:val="22"/>
              </w:rPr>
              <w:t>naudojimo instrukcija</w:t>
            </w:r>
            <w:r w:rsidR="003B3511" w:rsidRPr="007C5FE6">
              <w:rPr>
                <w:rFonts w:ascii="Tahoma" w:hAnsi="Tahoma" w:cs="Tahoma"/>
                <w:kern w:val="2"/>
                <w:sz w:val="22"/>
                <w:szCs w:val="22"/>
              </w:rPr>
              <w:t xml:space="preserve">: </w:t>
            </w:r>
            <w:permStart w:id="1987327942" w:edGrp="everyone"/>
            <w:sdt>
              <w:sdtPr>
                <w:rPr>
                  <w:rFonts w:ascii="Tahoma" w:hAnsi="Tahoma" w:cs="Tahoma"/>
                  <w:sz w:val="22"/>
                  <w:szCs w:val="22"/>
                </w:rPr>
                <w:id w:val="-1751422788"/>
                <w:placeholder>
                  <w:docPart w:val="E7C12DC5E84741D0A20B740052167124"/>
                </w:placeholder>
                <w:comboBox>
                  <w:listItem w:value="Choose an item."/>
                  <w:listItem w:displayText="Taip" w:value="Taip"/>
                  <w:listItem w:displayText="Ne" w:value="Ne"/>
                </w:comboBox>
              </w:sdtPr>
              <w:sdtEndPr/>
              <w:sdtContent>
                <w:r w:rsidR="00054F82">
                  <w:rPr>
                    <w:rFonts w:ascii="Tahoma" w:hAnsi="Tahoma" w:cs="Tahoma"/>
                    <w:sz w:val="22"/>
                    <w:szCs w:val="22"/>
                  </w:rPr>
                  <w:t>Ne</w:t>
                </w:r>
              </w:sdtContent>
            </w:sdt>
            <w:permEnd w:id="1987327942"/>
            <w:r w:rsidR="003B3511">
              <w:t>;</w:t>
            </w:r>
          </w:p>
          <w:p w14:paraId="338AFA2A" w14:textId="1B1292F4" w:rsidR="003B3511" w:rsidRPr="00054F82" w:rsidRDefault="00054F82" w:rsidP="00054F82">
            <w:pPr>
              <w:pStyle w:val="ListParagraph"/>
              <w:numPr>
                <w:ilvl w:val="2"/>
                <w:numId w:val="5"/>
              </w:numPr>
              <w:jc w:val="both"/>
              <w:rPr>
                <w:rFonts w:ascii="Tahoma" w:hAnsi="Tahoma" w:cs="Tahoma"/>
                <w:kern w:val="2"/>
                <w:sz w:val="22"/>
                <w:szCs w:val="22"/>
              </w:rPr>
            </w:pPr>
            <w:permStart w:id="1903258153" w:edGrp="everyone"/>
            <w:r>
              <w:rPr>
                <w:rFonts w:ascii="Tahoma" w:hAnsi="Tahoma" w:cs="Tahoma"/>
                <w:kern w:val="2"/>
                <w:sz w:val="22"/>
                <w:szCs w:val="22"/>
              </w:rPr>
              <w:t>Pagal Pirkėjo poreikį pateikiama Licencijų aktyvavimui reikalinga informacija.</w:t>
            </w:r>
          </w:p>
          <w:permEnd w:id="1903258153"/>
          <w:p w14:paraId="6CEF824B" w14:textId="77777777" w:rsidR="003B3511" w:rsidRDefault="003B3511" w:rsidP="003B3511">
            <w:pPr>
              <w:jc w:val="both"/>
              <w:rPr>
                <w:rFonts w:ascii="Tahoma" w:hAnsi="Tahoma" w:cs="Tahoma"/>
                <w:kern w:val="2"/>
                <w:sz w:val="22"/>
                <w:szCs w:val="22"/>
              </w:rPr>
            </w:pPr>
          </w:p>
          <w:p w14:paraId="4152737E" w14:textId="4716063A" w:rsidR="003B3511" w:rsidRPr="00DE219A" w:rsidRDefault="003B3511" w:rsidP="00D1436A">
            <w:pPr>
              <w:jc w:val="both"/>
              <w:rPr>
                <w:rFonts w:ascii="Tahoma" w:hAnsi="Tahoma" w:cs="Tahoma"/>
                <w:kern w:val="2"/>
                <w:sz w:val="22"/>
                <w:szCs w:val="22"/>
              </w:rPr>
            </w:pPr>
            <w:r w:rsidRPr="007C5FE6">
              <w:rPr>
                <w:rFonts w:ascii="Tahoma" w:hAnsi="Tahoma" w:cs="Tahoma"/>
                <w:kern w:val="2"/>
                <w:sz w:val="22"/>
                <w:szCs w:val="22"/>
              </w:rPr>
              <w:t xml:space="preserve">Tiekėjui nepateikus nurodytų dokumentų, laikoma, kad </w:t>
            </w:r>
            <w:r w:rsidR="00D1436A">
              <w:rPr>
                <w:rFonts w:ascii="Tahoma" w:hAnsi="Tahoma" w:cs="Tahoma"/>
                <w:kern w:val="2"/>
                <w:sz w:val="22"/>
                <w:szCs w:val="22"/>
              </w:rPr>
              <w:t>Licencijos</w:t>
            </w:r>
            <w:r w:rsidRPr="007C5FE6">
              <w:rPr>
                <w:rFonts w:ascii="Tahoma" w:hAnsi="Tahoma" w:cs="Tahoma"/>
                <w:kern w:val="2"/>
                <w:sz w:val="22"/>
                <w:szCs w:val="22"/>
              </w:rPr>
              <w:t xml:space="preserve"> neatitinka Sutartyje nustatytų reikalavimų.</w:t>
            </w:r>
          </w:p>
        </w:tc>
      </w:tr>
      <w:tr w:rsidR="003B3511" w:rsidRPr="00DE219A" w14:paraId="64BE4453" w14:textId="77777777" w:rsidTr="000E3C1C">
        <w:trPr>
          <w:trHeight w:val="300"/>
        </w:trPr>
        <w:tc>
          <w:tcPr>
            <w:tcW w:w="9780" w:type="dxa"/>
            <w:gridSpan w:val="8"/>
          </w:tcPr>
          <w:p w14:paraId="201F1D93"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5. SUTARTIES KAINA IR ATSISKAITYMO TVARKA</w:t>
            </w:r>
          </w:p>
        </w:tc>
      </w:tr>
      <w:tr w:rsidR="003B3511" w:rsidRPr="00DE219A" w14:paraId="1282B61F" w14:textId="77777777" w:rsidTr="000E3C1C">
        <w:trPr>
          <w:trHeight w:val="300"/>
        </w:trPr>
        <w:tc>
          <w:tcPr>
            <w:tcW w:w="2717" w:type="dxa"/>
            <w:gridSpan w:val="2"/>
            <w:vAlign w:val="center"/>
          </w:tcPr>
          <w:p w14:paraId="72501FA2"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5.1. Sutarčiai taikomas kainos apskaičiavimo būdas</w:t>
            </w:r>
          </w:p>
        </w:tc>
        <w:permStart w:id="629760924" w:edGrp="everyone"/>
        <w:tc>
          <w:tcPr>
            <w:tcW w:w="7063" w:type="dxa"/>
            <w:gridSpan w:val="6"/>
            <w:vAlign w:val="center"/>
          </w:tcPr>
          <w:p w14:paraId="47549270" w14:textId="31342928" w:rsidR="003B3511" w:rsidRPr="00DE219A" w:rsidRDefault="00351750" w:rsidP="003B3511">
            <w:pPr>
              <w:jc w:val="both"/>
              <w:rPr>
                <w:rFonts w:ascii="Tahoma" w:hAnsi="Tahoma" w:cs="Tahoma"/>
                <w:color w:val="4472C4"/>
                <w:kern w:val="2"/>
                <w:sz w:val="22"/>
                <w:szCs w:val="22"/>
              </w:rPr>
            </w:pPr>
            <w:sdt>
              <w:sdtPr>
                <w:rPr>
                  <w:rFonts w:ascii="Tahoma" w:hAnsi="Tahoma" w:cs="Tahoma"/>
                  <w:color w:val="4472C4"/>
                  <w:kern w:val="2"/>
                  <w:sz w:val="22"/>
                  <w:szCs w:val="22"/>
                </w:rPr>
                <w:id w:val="-416875962"/>
                <w:placeholder>
                  <w:docPart w:val="0BA4892400F94F589474C8134010BC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EndPr/>
              <w:sdtContent>
                <w:r w:rsidR="00054F82">
                  <w:rPr>
                    <w:rFonts w:ascii="Tahoma" w:hAnsi="Tahoma" w:cs="Tahoma"/>
                    <w:color w:val="4472C4"/>
                    <w:kern w:val="2"/>
                    <w:sz w:val="22"/>
                    <w:szCs w:val="22"/>
                  </w:rPr>
                  <w:t xml:space="preserve">Fiksuotos kainos </w:t>
                </w:r>
                <w:permEnd w:id="629760924"/>
              </w:sdtContent>
            </w:sdt>
          </w:p>
        </w:tc>
      </w:tr>
      <w:tr w:rsidR="003B3511" w:rsidRPr="00DE219A" w14:paraId="5E1EC0A0" w14:textId="77777777" w:rsidTr="000E3C1C">
        <w:trPr>
          <w:trHeight w:val="300"/>
        </w:trPr>
        <w:tc>
          <w:tcPr>
            <w:tcW w:w="2717" w:type="dxa"/>
            <w:gridSpan w:val="2"/>
            <w:vAlign w:val="center"/>
          </w:tcPr>
          <w:p w14:paraId="3B917829" w14:textId="4E851BDB"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5.2. Pradinės Sutarties vertė ir Sutarties kaina</w:t>
            </w:r>
          </w:p>
          <w:p w14:paraId="56BB9FE0" w14:textId="77777777" w:rsidR="003B3511" w:rsidRPr="00DE219A" w:rsidRDefault="003B3511" w:rsidP="003B3511">
            <w:pPr>
              <w:rPr>
                <w:rFonts w:ascii="Tahoma" w:hAnsi="Tahoma" w:cs="Tahoma"/>
                <w:b/>
                <w:bCs/>
                <w:kern w:val="2"/>
                <w:sz w:val="22"/>
                <w:szCs w:val="22"/>
              </w:rPr>
            </w:pPr>
          </w:p>
          <w:p w14:paraId="67498511" w14:textId="2F1C0307" w:rsidR="003B3511" w:rsidRPr="00DE219A" w:rsidRDefault="003B3511" w:rsidP="003B3511">
            <w:pPr>
              <w:rPr>
                <w:rFonts w:ascii="Tahoma" w:hAnsi="Tahoma" w:cs="Tahoma"/>
                <w:b/>
                <w:bCs/>
                <w:kern w:val="2"/>
                <w:sz w:val="22"/>
                <w:szCs w:val="22"/>
              </w:rPr>
            </w:pPr>
          </w:p>
        </w:tc>
        <w:tc>
          <w:tcPr>
            <w:tcW w:w="7063" w:type="dxa"/>
            <w:gridSpan w:val="6"/>
            <w:vAlign w:val="center"/>
          </w:tcPr>
          <w:p w14:paraId="67417F22" w14:textId="7905EE21"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Šioje Sutartyje P</w:t>
            </w:r>
            <w:r w:rsidRPr="00DE219A">
              <w:rPr>
                <w:rFonts w:ascii="Tahoma" w:hAnsi="Tahoma" w:cs="Tahoma"/>
                <w:color w:val="000000"/>
                <w:kern w:val="2"/>
                <w:sz w:val="22"/>
                <w:szCs w:val="22"/>
              </w:rPr>
              <w:t xml:space="preserve">radinės Sutarties vertė yra lygi </w:t>
            </w:r>
            <w:permStart w:id="1058093371" w:edGrp="everyone"/>
            <w:sdt>
              <w:sdtPr>
                <w:rPr>
                  <w:rFonts w:ascii="Tahoma" w:hAnsi="Tahoma" w:cs="Tahoma"/>
                  <w:color w:val="000000"/>
                  <w:kern w:val="2"/>
                  <w:sz w:val="22"/>
                  <w:szCs w:val="22"/>
                </w:rPr>
                <w:id w:val="2085868092"/>
                <w:placeholder>
                  <w:docPart w:val="C8D84936A6CD41DDAFEC781B3A1B6C36"/>
                </w:placeholder>
                <w:comboBox>
                  <w:listItem w:value="Choose an item."/>
                  <w:listItem w:displayText="Tiekėjo pasiūlymo kainai be PVM, nurodytai už visą pirkimo dokumentuose ir Sutartyje nurodytą Prekių kiekį ir (ar) apimtį." w:value="Tiekėjo pasiūlymo kainai be PVM, nurodytai už visą pirkimo dokumentuose ir Sutartyje nurodytą Prekių kiekį ir (ar) apimtį."/>
                  <w:listItem w:displayText="Tiekėjo pasiūlymo kainai be PVM, apskaičiuotai sudauginus maksimalų Prekių kiekį iš Tiekėjo pasiūlyto įkainio be PVM. Pirkėjas perka Prekes pagal poreikį Sutartyje Pasiūlyme nurodytais įkainiais, neviršijant jame nurodyto Prekių maksimalaus kiekio." w:value="Tiekėjo pasiūlymo kainai be PVM, apskaičiuotai sudauginus maksimalų Prekių kiekį iš Tiekėjo pasiūlyto įkainio be PVM. Pirkėjas perka Prekes pagal poreikį Sutartyje Pasiūlyme nurodytais įkainiais, neviršijant jame nurodyto Prekių maksimalaus kiekio."/>
                  <w:listItem w:displayText="Tiekėjo pasiūlymo kainai be PVM, apskaičiuotai sudauginus maksimalų Prekių kiekį iš Tiekėjo pasiūlyto įkainio (-ių) be PVM arba maksimaliai pirkimui skirtai lėšų sumai be PVM, priklausomai nuo to kuri iš jų yra mažesnė. Pirkėjas perka Prekes pagal poreikį " w:value="Tiekėjo pasiūlymo kainai be PVM, apskaičiuotai sudauginus maksimalų Prekių kiekį iš Tiekėjo pasiūlyto įkainio (-ių) be PVM arba maksimaliai pirkimui skirtai lėšų sumai be PVM, priklausomai nuo to kuri iš jų yra mažesnė. Pirkėjas perka Prekes pagal poreikį "/>
                  <w:listItem w:displayText="maksimaliai pirkimui skirtai lėšų sumai be PVM pirkimo dokumentuose ir Sutartyje nurodytų Prekių įsigijimui Tiekėjo pasiūlyme nurodytais įkainiais be PVM. Pirkėjas perka Prekes pagal poreikį Sutartyje arba Pasiūlyme nurodytais įkainiais, neviršijant bendro" w:value="maksimaliai pirkimui skirtai lėšų sumai be PVM pirkimo dokumentuose ir Sutartyje nurodytų Prekių įsigijimui Tiekėjo pasiūlyme nurodytais įkainiais be PVM. Pirkėjas perka Prekes pagal poreikį Sutartyje arba Pasiūlyme nurodytais įkainiais, neviršijant bendro"/>
                  <w:listItem w:displayText="maksimaliai pirkimui skirtai lėšų sumai be PVM pirkimo dokumentuose ir Sutartyje nurodytų Prekių įsigijimui Tiekėjo pasiūlyme nurodytais įkainiais be PVM, įvertinant ir Tiekėjo siūlomą nuolaidą (antkainį)." w:value="maksimaliai pirkimui skirtai lėšų sumai be PVM pirkimo dokumentuose ir Sutartyje nurodytų Prekių įsigijimui Tiekėjo pasiūlyme nurodytais įkainiais be PVM, įvertinant ir Tiekėjo siūlomą nuolaidą (antkainį)."/>
                  <w:listItem w:displayText="maksimaliai pirkimui skirtai lėšų sumai (be PVM) pirkimo dokumentuose ir Sutartyje nurodytų Prekių įsigijimui" w:value="maksimaliai pirkimui skirtai lėšų sumai (be PVM) pirkimo dokumentuose ir Sutartyje nurodytų Prekių įsigijimui"/>
                  <w:listItem w:displayText="Tiekėjo pasiūlymo kainai be PVM, apskaičiuotai sudauginus maksimalų Prekių kiekį iš Tiekėjo pasiūlyto įkainio be PVM, įvertinant ir Tiekėjo siūlomą nuolaidą (antkainį)." w:value="Tiekėjo pasiūlymo kainai be PVM, apskaičiuotai sudauginus maksimalų Prekių kiekį iš Tiekėjo pasiūlyto įkainio be PVM, įvertinant ir Tiekėjo siūlomą nuolaidą (antkainį)."/>
                  <w:listItem w:displayText="Tiekėjo pasiūlymo kainai be PVM, apskaičiuotai sudauginus maksimalų Prekių kiekį iš Tiekėjo pasiūlyto įkainio be PVM arba maksimaliai pirkimui skirtai lėšų sumai be PVM, priklausomai nuo to kuri iš jų yra mažesnė, įvertinant ir Tiekėjo siūlomą nuolaidą (an" w:value="Tiekėjo pasiūlymo kainai be PVM, apskaičiuotai sudauginus maksimalų Prekių kiekį iš Tiekėjo pasiūlyto įkainio be PVM arba maksimaliai pirkimui skirtai lėšų sumai be PVM, priklausomai nuo to kuri iš jų yra mažesnė, įvertinant ir Tiekėjo siūlomą nuolaidą (an"/>
                </w:comboBox>
              </w:sdtPr>
              <w:sdtEndPr/>
              <w:sdtContent>
                <w:r w:rsidR="00054F82">
                  <w:rPr>
                    <w:rFonts w:ascii="Tahoma" w:hAnsi="Tahoma" w:cs="Tahoma"/>
                    <w:color w:val="000000"/>
                    <w:kern w:val="2"/>
                    <w:sz w:val="22"/>
                    <w:szCs w:val="22"/>
                  </w:rPr>
                  <w:t>Tiekėjo pasiūlymo kainai be PVM, nurodytai už visą pirkimo dokumentuose ir Sutartyje nurodytą Prekių kiekį ir (ar) apimtį.</w:t>
                </w:r>
              </w:sdtContent>
            </w:sdt>
            <w:permEnd w:id="1058093371"/>
            <w:r w:rsidRPr="00DE219A">
              <w:rPr>
                <w:rFonts w:ascii="Tahoma" w:hAnsi="Tahoma" w:cs="Tahoma"/>
                <w:kern w:val="2"/>
                <w:sz w:val="22"/>
                <w:szCs w:val="22"/>
              </w:rPr>
              <w:t xml:space="preserve"> </w:t>
            </w:r>
          </w:p>
          <w:p w14:paraId="0A82DD88" w14:textId="1A87CFF4"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Pradinės Sutarties vertė yra </w:t>
            </w:r>
            <w:permStart w:id="1655798267" w:edGrp="everyone"/>
            <w:r w:rsidRPr="00DE219A">
              <w:rPr>
                <w:rFonts w:ascii="Tahoma" w:hAnsi="Tahoma" w:cs="Tahoma"/>
                <w:color w:val="4472C4"/>
                <w:kern w:val="2"/>
                <w:sz w:val="22"/>
                <w:szCs w:val="22"/>
              </w:rPr>
              <w:t>(nurodyti sumą skaičiais)</w:t>
            </w:r>
            <w:permEnd w:id="1655798267"/>
            <w:r w:rsidRPr="00DE219A">
              <w:rPr>
                <w:rFonts w:ascii="Tahoma" w:hAnsi="Tahoma" w:cs="Tahoma"/>
                <w:kern w:val="2"/>
                <w:sz w:val="22"/>
                <w:szCs w:val="22"/>
              </w:rPr>
              <w:t xml:space="preserve"> Eur, be pridėtinės vertės mokesčio (toliau – PVM). </w:t>
            </w:r>
          </w:p>
          <w:p w14:paraId="597963A6" w14:textId="25E97D15"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PVM sudaro </w:t>
            </w:r>
            <w:permStart w:id="747189278" w:edGrp="everyone"/>
            <w:r w:rsidRPr="00DE219A">
              <w:rPr>
                <w:rFonts w:ascii="Tahoma" w:hAnsi="Tahoma" w:cs="Tahoma"/>
                <w:color w:val="4472C4"/>
                <w:kern w:val="2"/>
                <w:sz w:val="22"/>
                <w:szCs w:val="22"/>
              </w:rPr>
              <w:t>(nurodyti sumą skaičiais)</w:t>
            </w:r>
            <w:permEnd w:id="747189278"/>
            <w:r w:rsidRPr="00DE219A">
              <w:rPr>
                <w:rFonts w:ascii="Tahoma" w:hAnsi="Tahoma" w:cs="Tahoma"/>
                <w:kern w:val="2"/>
                <w:sz w:val="22"/>
                <w:szCs w:val="22"/>
              </w:rPr>
              <w:t xml:space="preserve"> Eur.</w:t>
            </w:r>
          </w:p>
          <w:p w14:paraId="20B2CA97" w14:textId="77777777" w:rsidR="003B3511"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Sutarties kaina yra </w:t>
            </w:r>
            <w:permStart w:id="328618489" w:edGrp="everyone"/>
            <w:r w:rsidRPr="00DE219A">
              <w:rPr>
                <w:rFonts w:ascii="Tahoma" w:hAnsi="Tahoma" w:cs="Tahoma"/>
                <w:color w:val="4472C4"/>
                <w:kern w:val="2"/>
                <w:sz w:val="22"/>
                <w:szCs w:val="22"/>
              </w:rPr>
              <w:t>(nurodyti sumą skaičiais)</w:t>
            </w:r>
            <w:permEnd w:id="328618489"/>
            <w:r w:rsidRPr="00DE219A">
              <w:rPr>
                <w:rFonts w:ascii="Tahoma" w:hAnsi="Tahoma" w:cs="Tahoma"/>
                <w:kern w:val="2"/>
                <w:sz w:val="22"/>
                <w:szCs w:val="22"/>
              </w:rPr>
              <w:t xml:space="preserve"> Eur su PVM.</w:t>
            </w:r>
          </w:p>
          <w:p w14:paraId="36811E2E" w14:textId="77777777" w:rsidR="003B3511" w:rsidRDefault="003B3511" w:rsidP="003B3511">
            <w:pPr>
              <w:jc w:val="both"/>
              <w:rPr>
                <w:rFonts w:ascii="Tahoma" w:hAnsi="Tahoma" w:cs="Tahoma"/>
                <w:kern w:val="2"/>
                <w:sz w:val="22"/>
                <w:szCs w:val="22"/>
              </w:rPr>
            </w:pPr>
          </w:p>
          <w:p w14:paraId="513AF6E6" w14:textId="23A9D22E" w:rsidR="003B3511" w:rsidRPr="00DE219A" w:rsidRDefault="00054F82" w:rsidP="003B3511">
            <w:pPr>
              <w:jc w:val="both"/>
              <w:rPr>
                <w:rFonts w:ascii="Tahoma" w:hAnsi="Tahoma" w:cs="Tahoma"/>
                <w:kern w:val="2"/>
                <w:sz w:val="22"/>
                <w:szCs w:val="22"/>
              </w:rPr>
            </w:pPr>
            <w:permStart w:id="567305420" w:edGrp="everyone"/>
            <w:r>
              <w:rPr>
                <w:rFonts w:ascii="Tahoma" w:hAnsi="Tahoma" w:cs="Tahoma"/>
                <w:kern w:val="2"/>
                <w:sz w:val="22"/>
                <w:szCs w:val="22"/>
              </w:rPr>
              <w:t>Pirkėjas įsipareigoja išpirkti visą Techninėje specifikacijoje nurodytą Licencijų kiekį.</w:t>
            </w:r>
            <w:permEnd w:id="567305420"/>
          </w:p>
        </w:tc>
      </w:tr>
      <w:tr w:rsidR="003B3511" w:rsidRPr="00DE219A" w14:paraId="655B6DAD" w14:textId="77777777" w:rsidTr="000E3C1C">
        <w:trPr>
          <w:trHeight w:val="550"/>
        </w:trPr>
        <w:tc>
          <w:tcPr>
            <w:tcW w:w="2717" w:type="dxa"/>
            <w:gridSpan w:val="2"/>
            <w:vMerge w:val="restart"/>
            <w:vAlign w:val="center"/>
          </w:tcPr>
          <w:p w14:paraId="46F93E90" w14:textId="05DE07F0"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5.3. Sutarties kainos / įkainių perskaičiavimas taikant </w:t>
            </w:r>
            <w:r w:rsidRPr="00DE219A">
              <w:rPr>
                <w:rFonts w:ascii="Tahoma" w:hAnsi="Tahoma" w:cs="Tahoma"/>
                <w:b/>
                <w:bCs/>
                <w:kern w:val="2"/>
                <w:sz w:val="22"/>
                <w:szCs w:val="22"/>
                <w:u w:val="single"/>
              </w:rPr>
              <w:t>peržiūros</w:t>
            </w:r>
            <w:r w:rsidRPr="00DE219A">
              <w:rPr>
                <w:rFonts w:ascii="Tahoma" w:hAnsi="Tahoma" w:cs="Tahoma"/>
                <w:b/>
                <w:bCs/>
                <w:kern w:val="2"/>
                <w:sz w:val="22"/>
                <w:szCs w:val="22"/>
              </w:rPr>
              <w:t xml:space="preserve"> taisykles</w:t>
            </w:r>
          </w:p>
        </w:tc>
        <w:tc>
          <w:tcPr>
            <w:tcW w:w="7063" w:type="dxa"/>
            <w:gridSpan w:val="6"/>
            <w:vAlign w:val="center"/>
          </w:tcPr>
          <w:p w14:paraId="55FCFBF9" w14:textId="517F625A" w:rsidR="003B3511" w:rsidRPr="00DE219A" w:rsidRDefault="003B3511" w:rsidP="003B3511">
            <w:pPr>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Sutarties kaina / įkainiai bus perskaičiuojami:</w:t>
            </w:r>
          </w:p>
        </w:tc>
      </w:tr>
      <w:tr w:rsidR="003B3511" w:rsidRPr="00DE219A" w14:paraId="5EF50570" w14:textId="77777777" w:rsidTr="000E3C1C">
        <w:trPr>
          <w:trHeight w:val="714"/>
        </w:trPr>
        <w:tc>
          <w:tcPr>
            <w:tcW w:w="2717" w:type="dxa"/>
            <w:gridSpan w:val="2"/>
            <w:vMerge/>
            <w:vAlign w:val="center"/>
          </w:tcPr>
          <w:p w14:paraId="63B83CC5" w14:textId="77777777" w:rsidR="003B3511" w:rsidRPr="00DE219A" w:rsidRDefault="003B3511" w:rsidP="003B3511">
            <w:pPr>
              <w:rPr>
                <w:rFonts w:ascii="Tahoma" w:hAnsi="Tahoma" w:cs="Tahoma"/>
                <w:b/>
                <w:bCs/>
                <w:kern w:val="2"/>
                <w:sz w:val="22"/>
                <w:szCs w:val="22"/>
              </w:rPr>
            </w:pPr>
          </w:p>
        </w:tc>
        <w:tc>
          <w:tcPr>
            <w:tcW w:w="2928" w:type="dxa"/>
            <w:gridSpan w:val="4"/>
            <w:vAlign w:val="center"/>
          </w:tcPr>
          <w:p w14:paraId="2E0030F4" w14:textId="333CE07B" w:rsidR="003B3511" w:rsidRPr="00DE219A" w:rsidRDefault="003B3511" w:rsidP="003B3511">
            <w:pPr>
              <w:rPr>
                <w:rFonts w:ascii="Tahoma" w:hAnsi="Tahoma" w:cs="Tahoma"/>
                <w:kern w:val="2"/>
                <w:sz w:val="22"/>
                <w:szCs w:val="22"/>
              </w:rPr>
            </w:pPr>
            <w:r w:rsidRPr="00DE219A">
              <w:rPr>
                <w:rFonts w:ascii="Tahoma" w:hAnsi="Tahoma" w:cs="Tahoma"/>
                <w:kern w:val="2"/>
                <w:sz w:val="22"/>
                <w:szCs w:val="22"/>
              </w:rPr>
              <w:t>5.3.1. dėl PVM tarifo pasikeitimo</w:t>
            </w:r>
          </w:p>
        </w:tc>
        <w:tc>
          <w:tcPr>
            <w:tcW w:w="4135" w:type="dxa"/>
            <w:gridSpan w:val="2"/>
            <w:vAlign w:val="center"/>
          </w:tcPr>
          <w:p w14:paraId="5862BCE2" w14:textId="5E8A2607" w:rsidR="003B3511" w:rsidRPr="00DE219A" w:rsidRDefault="003B3511" w:rsidP="003B3511">
            <w:pPr>
              <w:jc w:val="both"/>
              <w:rPr>
                <w:rFonts w:ascii="Tahoma" w:hAnsi="Tahoma" w:cs="Tahoma"/>
                <w:color w:val="FF0000"/>
                <w:kern w:val="2"/>
                <w:sz w:val="22"/>
                <w:szCs w:val="22"/>
              </w:rPr>
            </w:pPr>
            <w:r w:rsidRPr="00DE219A">
              <w:rPr>
                <w:rFonts w:ascii="Tahoma" w:hAnsi="Tahoma" w:cs="Tahoma"/>
                <w:kern w:val="2"/>
                <w:sz w:val="22"/>
                <w:szCs w:val="22"/>
              </w:rPr>
              <w:t>Taip</w:t>
            </w:r>
          </w:p>
        </w:tc>
      </w:tr>
      <w:tr w:rsidR="003B3511" w:rsidRPr="00DE219A" w14:paraId="4E2630B4" w14:textId="77777777" w:rsidTr="000E3C1C">
        <w:trPr>
          <w:trHeight w:val="896"/>
        </w:trPr>
        <w:tc>
          <w:tcPr>
            <w:tcW w:w="2717" w:type="dxa"/>
            <w:gridSpan w:val="2"/>
            <w:vMerge/>
            <w:vAlign w:val="center"/>
          </w:tcPr>
          <w:p w14:paraId="78DE83A2" w14:textId="77777777" w:rsidR="003B3511" w:rsidRPr="00DE219A" w:rsidRDefault="003B3511" w:rsidP="003B3511">
            <w:pPr>
              <w:rPr>
                <w:rFonts w:ascii="Tahoma" w:hAnsi="Tahoma" w:cs="Tahoma"/>
                <w:b/>
                <w:bCs/>
                <w:kern w:val="2"/>
                <w:sz w:val="22"/>
                <w:szCs w:val="22"/>
              </w:rPr>
            </w:pPr>
          </w:p>
        </w:tc>
        <w:tc>
          <w:tcPr>
            <w:tcW w:w="2928" w:type="dxa"/>
            <w:gridSpan w:val="4"/>
            <w:vAlign w:val="center"/>
          </w:tcPr>
          <w:p w14:paraId="0B6CD7EA" w14:textId="2EE72874" w:rsidR="003B3511" w:rsidRPr="00DE219A" w:rsidRDefault="003B3511" w:rsidP="007F7E5C">
            <w:pPr>
              <w:rPr>
                <w:rFonts w:ascii="Tahoma" w:hAnsi="Tahoma" w:cs="Tahoma"/>
                <w:kern w:val="2"/>
                <w:sz w:val="22"/>
                <w:szCs w:val="22"/>
              </w:rPr>
            </w:pPr>
            <w:r w:rsidRPr="00DE219A">
              <w:rPr>
                <w:rFonts w:ascii="Tahoma" w:hAnsi="Tahoma" w:cs="Tahoma"/>
                <w:kern w:val="2"/>
                <w:sz w:val="22"/>
                <w:szCs w:val="22"/>
              </w:rPr>
              <w:t xml:space="preserve">5.3.2. dėl kitų mokesčių, lemiančių </w:t>
            </w:r>
            <w:r w:rsidR="007F7E5C">
              <w:rPr>
                <w:rFonts w:ascii="Tahoma" w:hAnsi="Tahoma" w:cs="Tahoma"/>
                <w:kern w:val="2"/>
                <w:sz w:val="22"/>
                <w:szCs w:val="22"/>
              </w:rPr>
              <w:t>Licencijų</w:t>
            </w:r>
            <w:r w:rsidRPr="00DE219A">
              <w:rPr>
                <w:rFonts w:ascii="Tahoma" w:hAnsi="Tahoma" w:cs="Tahoma"/>
                <w:kern w:val="2"/>
                <w:sz w:val="22"/>
                <w:szCs w:val="22"/>
              </w:rPr>
              <w:t xml:space="preserve"> kainos pokytį, pasikeitimo</w:t>
            </w:r>
          </w:p>
        </w:tc>
        <w:permStart w:id="1004697692" w:edGrp="everyone"/>
        <w:tc>
          <w:tcPr>
            <w:tcW w:w="4135" w:type="dxa"/>
            <w:gridSpan w:val="2"/>
            <w:vAlign w:val="center"/>
          </w:tcPr>
          <w:p w14:paraId="19F98F43" w14:textId="690532E4" w:rsidR="003B3511" w:rsidRPr="00DE219A" w:rsidRDefault="00351750" w:rsidP="003B3511">
            <w:pPr>
              <w:jc w:val="both"/>
              <w:rPr>
                <w:rFonts w:ascii="Tahoma" w:hAnsi="Tahoma" w:cs="Tahoma"/>
                <w:kern w:val="2"/>
                <w:sz w:val="22"/>
                <w:szCs w:val="22"/>
              </w:rPr>
            </w:pPr>
            <w:sdt>
              <w:sdtPr>
                <w:rPr>
                  <w:rFonts w:ascii="Tahoma" w:hAnsi="Tahoma" w:cs="Tahoma"/>
                  <w:kern w:val="2"/>
                  <w:sz w:val="22"/>
                  <w:szCs w:val="22"/>
                </w:rPr>
                <w:id w:val="906266666"/>
                <w:placeholder>
                  <w:docPart w:val="22F0EF1A518140E3A6F60676E7F03940"/>
                </w:placeholder>
                <w:comboBox>
                  <w:listItem w:value="Choose an item."/>
                  <w:listItem w:displayText="Taip:" w:value="Taip:"/>
                  <w:listItem w:displayText="Ne" w:value="Ne"/>
                </w:comboBox>
              </w:sdtPr>
              <w:sdtEndPr/>
              <w:sdtContent>
                <w:r w:rsidR="00054F82">
                  <w:rPr>
                    <w:rFonts w:ascii="Tahoma" w:hAnsi="Tahoma" w:cs="Tahoma"/>
                    <w:kern w:val="2"/>
                    <w:sz w:val="22"/>
                    <w:szCs w:val="22"/>
                  </w:rPr>
                  <w:t>Ne</w:t>
                </w:r>
              </w:sdtContent>
            </w:sdt>
            <w:permEnd w:id="1004697692"/>
            <w:r w:rsidR="003B3511" w:rsidRPr="00DE219A">
              <w:rPr>
                <w:rFonts w:ascii="Tahoma" w:hAnsi="Tahoma" w:cs="Tahoma"/>
                <w:kern w:val="2"/>
                <w:sz w:val="22"/>
                <w:szCs w:val="22"/>
              </w:rPr>
              <w:t xml:space="preserve"> </w:t>
            </w:r>
          </w:p>
          <w:p w14:paraId="69A3DB6F" w14:textId="077E41ED" w:rsidR="003B3511" w:rsidRPr="00DE219A" w:rsidRDefault="003B3511" w:rsidP="003B3511">
            <w:pPr>
              <w:jc w:val="both"/>
              <w:rPr>
                <w:rFonts w:ascii="Tahoma" w:hAnsi="Tahoma" w:cs="Tahoma"/>
                <w:color w:val="FF0000"/>
                <w:kern w:val="2"/>
                <w:sz w:val="22"/>
                <w:szCs w:val="22"/>
              </w:rPr>
            </w:pPr>
            <w:permStart w:id="2130533121" w:edGrp="everyone"/>
            <w:permEnd w:id="2130533121"/>
          </w:p>
        </w:tc>
      </w:tr>
      <w:tr w:rsidR="000E3C1C" w:rsidRPr="00DE219A" w14:paraId="1EE6CDDB" w14:textId="77777777" w:rsidTr="00C82AD3">
        <w:trPr>
          <w:trHeight w:val="64"/>
        </w:trPr>
        <w:tc>
          <w:tcPr>
            <w:tcW w:w="2717" w:type="dxa"/>
            <w:gridSpan w:val="2"/>
            <w:vMerge/>
            <w:vAlign w:val="center"/>
          </w:tcPr>
          <w:p w14:paraId="2A273B24" w14:textId="77777777" w:rsidR="000E3C1C" w:rsidRPr="00DE219A" w:rsidRDefault="000E3C1C" w:rsidP="003B3511">
            <w:pPr>
              <w:rPr>
                <w:rFonts w:ascii="Tahoma" w:hAnsi="Tahoma" w:cs="Tahoma"/>
                <w:b/>
                <w:bCs/>
                <w:kern w:val="2"/>
                <w:sz w:val="22"/>
                <w:szCs w:val="22"/>
              </w:rPr>
            </w:pPr>
          </w:p>
        </w:tc>
        <w:tc>
          <w:tcPr>
            <w:tcW w:w="2928" w:type="dxa"/>
            <w:gridSpan w:val="4"/>
            <w:vAlign w:val="center"/>
          </w:tcPr>
          <w:p w14:paraId="0470E6C4" w14:textId="77777777" w:rsidR="000E3C1C" w:rsidRPr="00DE219A" w:rsidRDefault="000E3C1C" w:rsidP="003B3511">
            <w:pPr>
              <w:rPr>
                <w:rFonts w:ascii="Tahoma" w:hAnsi="Tahoma" w:cs="Tahoma"/>
                <w:kern w:val="2"/>
                <w:sz w:val="22"/>
                <w:szCs w:val="22"/>
              </w:rPr>
            </w:pPr>
            <w:r w:rsidRPr="00DE219A">
              <w:rPr>
                <w:rFonts w:ascii="Tahoma" w:hAnsi="Tahoma" w:cs="Tahoma"/>
                <w:kern w:val="2"/>
                <w:sz w:val="22"/>
                <w:szCs w:val="22"/>
              </w:rPr>
              <w:t>5.3.3. dėl kainų lygio pokyčio</w:t>
            </w:r>
          </w:p>
          <w:p w14:paraId="3E148E13" w14:textId="0D420391" w:rsidR="000E3C1C" w:rsidRPr="00DE219A" w:rsidRDefault="000E3C1C" w:rsidP="003B3511">
            <w:pPr>
              <w:rPr>
                <w:rFonts w:ascii="Tahoma" w:hAnsi="Tahoma" w:cs="Tahoma"/>
                <w:kern w:val="2"/>
                <w:sz w:val="22"/>
                <w:szCs w:val="22"/>
              </w:rPr>
            </w:pPr>
          </w:p>
        </w:tc>
        <w:permStart w:id="379154489" w:edGrp="everyone"/>
        <w:tc>
          <w:tcPr>
            <w:tcW w:w="4135" w:type="dxa"/>
            <w:gridSpan w:val="2"/>
            <w:vAlign w:val="center"/>
          </w:tcPr>
          <w:p w14:paraId="359B3902" w14:textId="3DA0BE09" w:rsidR="000E3C1C" w:rsidRPr="00DE219A" w:rsidRDefault="00351750" w:rsidP="003B3511">
            <w:pPr>
              <w:jc w:val="both"/>
              <w:rPr>
                <w:rFonts w:ascii="Tahoma" w:hAnsi="Tahoma" w:cs="Tahoma"/>
                <w:color w:val="FF0000"/>
                <w:kern w:val="2"/>
                <w:sz w:val="22"/>
                <w:szCs w:val="22"/>
              </w:rPr>
            </w:pPr>
            <w:sdt>
              <w:sdtPr>
                <w:rPr>
                  <w:rFonts w:ascii="Tahoma" w:hAnsi="Tahoma" w:cs="Tahoma"/>
                  <w:kern w:val="2"/>
                  <w:sz w:val="22"/>
                  <w:szCs w:val="22"/>
                </w:rPr>
                <w:id w:val="-60409035"/>
                <w:placeholder>
                  <w:docPart w:val="C3320B9634084CABA50CAFCD75648558"/>
                </w:placeholder>
                <w:comboBox>
                  <w:listItem w:value="Choose an item."/>
                  <w:listItem w:displayText="Taip" w:value="Taip"/>
                  <w:listItem w:displayText="Ne" w:value="Ne"/>
                </w:comboBox>
              </w:sdtPr>
              <w:sdtEndPr/>
              <w:sdtContent>
                <w:r w:rsidR="00054F82">
                  <w:rPr>
                    <w:rFonts w:ascii="Tahoma" w:hAnsi="Tahoma" w:cs="Tahoma"/>
                    <w:kern w:val="2"/>
                    <w:sz w:val="22"/>
                    <w:szCs w:val="22"/>
                  </w:rPr>
                  <w:t>Taip</w:t>
                </w:r>
              </w:sdtContent>
            </w:sdt>
            <w:permEnd w:id="379154489"/>
          </w:p>
        </w:tc>
      </w:tr>
      <w:tr w:rsidR="003B3511" w:rsidRPr="00DE219A" w14:paraId="38A01041" w14:textId="77777777" w:rsidTr="000E3C1C">
        <w:trPr>
          <w:trHeight w:val="300"/>
        </w:trPr>
        <w:tc>
          <w:tcPr>
            <w:tcW w:w="2717" w:type="dxa"/>
            <w:gridSpan w:val="2"/>
            <w:vAlign w:val="center"/>
          </w:tcPr>
          <w:p w14:paraId="7F8B671A"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5.3.1. Sutarties kainos / įkainių peržiūra dėl PVM tarifo pasikeitimo</w:t>
            </w:r>
          </w:p>
        </w:tc>
        <w:tc>
          <w:tcPr>
            <w:tcW w:w="7063" w:type="dxa"/>
            <w:gridSpan w:val="6"/>
            <w:vAlign w:val="center"/>
          </w:tcPr>
          <w:p w14:paraId="21FF47CF" w14:textId="7DD5A404" w:rsidR="003B3511" w:rsidRPr="00DE219A" w:rsidRDefault="003B3511" w:rsidP="003B3511">
            <w:pPr>
              <w:jc w:val="both"/>
              <w:rPr>
                <w:rFonts w:ascii="Tahoma" w:hAnsi="Tahoma" w:cs="Tahoma"/>
                <w:kern w:val="2"/>
                <w:sz w:val="22"/>
                <w:szCs w:val="22"/>
              </w:rPr>
            </w:pPr>
            <w:r w:rsidRPr="00DE219A">
              <w:rPr>
                <w:rFonts w:ascii="Tahoma" w:hAnsi="Tahoma" w:cs="Tahoma"/>
                <w:kern w:val="2"/>
                <w:sz w:val="22"/>
                <w:szCs w:val="22"/>
              </w:rPr>
              <w:t xml:space="preserve">Jeigu Sutarties vykdymo metu pasikeičia PVM mokėjimą reglamentuojantys teisės aktai, darantys tiesioginę įtaką Tiekėjo tiekiamų </w:t>
            </w:r>
            <w:r w:rsidR="000E3C1C">
              <w:rPr>
                <w:rFonts w:ascii="Tahoma" w:hAnsi="Tahoma" w:cs="Tahoma"/>
                <w:kern w:val="2"/>
                <w:sz w:val="22"/>
                <w:szCs w:val="22"/>
              </w:rPr>
              <w:t>Licencijų</w:t>
            </w:r>
            <w:r w:rsidR="000E3C1C" w:rsidRPr="00DE219A">
              <w:rPr>
                <w:rFonts w:ascii="Tahoma" w:hAnsi="Tahoma" w:cs="Tahoma"/>
                <w:kern w:val="2"/>
                <w:sz w:val="22"/>
                <w:szCs w:val="22"/>
              </w:rPr>
              <w:t xml:space="preserve"> </w:t>
            </w:r>
            <w:r w:rsidRPr="00DE219A">
              <w:rPr>
                <w:rFonts w:ascii="Tahoma" w:hAnsi="Tahoma" w:cs="Tahoma"/>
                <w:kern w:val="2"/>
                <w:sz w:val="22"/>
                <w:szCs w:val="22"/>
              </w:rPr>
              <w:t xml:space="preserve">Sutartyje nurodytai kainai/įkainiams, Sutarties kaina / įkainiai perskaičiuojami nekeičiant </w:t>
            </w:r>
            <w:r w:rsidR="000E3C1C">
              <w:rPr>
                <w:rFonts w:ascii="Tahoma" w:hAnsi="Tahoma" w:cs="Tahoma"/>
                <w:kern w:val="2"/>
                <w:sz w:val="22"/>
                <w:szCs w:val="22"/>
              </w:rPr>
              <w:t>Licencijų</w:t>
            </w:r>
            <w:r w:rsidR="000E3C1C" w:rsidRPr="00DE219A">
              <w:rPr>
                <w:rFonts w:ascii="Tahoma" w:hAnsi="Tahoma" w:cs="Tahoma"/>
                <w:kern w:val="2"/>
                <w:sz w:val="22"/>
                <w:szCs w:val="22"/>
              </w:rPr>
              <w:t xml:space="preserve"> </w:t>
            </w:r>
            <w:r w:rsidRPr="00DE219A">
              <w:rPr>
                <w:rFonts w:ascii="Tahoma" w:hAnsi="Tahoma" w:cs="Tahoma"/>
                <w:kern w:val="2"/>
                <w:sz w:val="22"/>
                <w:szCs w:val="22"/>
              </w:rPr>
              <w:t xml:space="preserve">kainos / įkainio be PVM. </w:t>
            </w:r>
          </w:p>
          <w:p w14:paraId="2A5C7923" w14:textId="125301F5" w:rsidR="003B3511" w:rsidRPr="00DE219A" w:rsidRDefault="003B3511" w:rsidP="000E3C1C">
            <w:pPr>
              <w:jc w:val="both"/>
              <w:rPr>
                <w:rFonts w:ascii="Tahoma" w:hAnsi="Tahoma" w:cs="Tahoma"/>
                <w:kern w:val="2"/>
                <w:sz w:val="22"/>
                <w:szCs w:val="22"/>
              </w:rPr>
            </w:pPr>
            <w:r w:rsidRPr="00DE219A">
              <w:rPr>
                <w:rFonts w:ascii="Tahoma" w:hAnsi="Tahoma" w:cs="Tahoma"/>
                <w:kern w:val="2"/>
                <w:sz w:val="22"/>
                <w:szCs w:val="22"/>
              </w:rPr>
              <w:t xml:space="preserve">Perskaičiuota Sutarties kaina / </w:t>
            </w:r>
            <w:r w:rsidR="000E3C1C">
              <w:rPr>
                <w:rFonts w:ascii="Tahoma" w:hAnsi="Tahoma" w:cs="Tahoma"/>
                <w:kern w:val="2"/>
                <w:sz w:val="22"/>
                <w:szCs w:val="22"/>
              </w:rPr>
              <w:t>Licencijų</w:t>
            </w:r>
            <w:r w:rsidR="000E3C1C" w:rsidRPr="00DE219A">
              <w:rPr>
                <w:rFonts w:ascii="Tahoma" w:hAnsi="Tahoma" w:cs="Tahoma"/>
                <w:kern w:val="2"/>
                <w:sz w:val="22"/>
                <w:szCs w:val="22"/>
              </w:rPr>
              <w:t xml:space="preserve"> </w:t>
            </w:r>
            <w:r w:rsidRPr="00DE219A">
              <w:rPr>
                <w:rFonts w:ascii="Tahoma" w:hAnsi="Tahoma" w:cs="Tahoma"/>
                <w:kern w:val="2"/>
                <w:sz w:val="22"/>
                <w:szCs w:val="22"/>
              </w:rPr>
              <w:t>įkainiai įforminami Susitarimu ir turi būti taikomi nuo naujo PVM įvedimo datos (nepriklausomai nuo to, kada pasirašytas Susitarimas).</w:t>
            </w:r>
          </w:p>
        </w:tc>
      </w:tr>
      <w:tr w:rsidR="003B3511" w:rsidRPr="00DE219A" w14:paraId="44408274" w14:textId="77777777" w:rsidTr="000E3C1C">
        <w:trPr>
          <w:gridAfter w:val="1"/>
          <w:wAfter w:w="25" w:type="dxa"/>
          <w:trHeight w:val="300"/>
        </w:trPr>
        <w:tc>
          <w:tcPr>
            <w:tcW w:w="2717" w:type="dxa"/>
            <w:gridSpan w:val="2"/>
            <w:vAlign w:val="center"/>
          </w:tcPr>
          <w:p w14:paraId="27D7397A" w14:textId="2C8B4204"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5.3.2. Sutarties kainos / įkainių peržiūra dėl kitų mokesčių, lemiančių Prekių kainos pokytį, pasikeitimo</w:t>
            </w:r>
          </w:p>
        </w:tc>
        <w:tc>
          <w:tcPr>
            <w:tcW w:w="7038" w:type="dxa"/>
            <w:gridSpan w:val="5"/>
            <w:vAlign w:val="center"/>
          </w:tcPr>
          <w:p w14:paraId="3AA6B1D1" w14:textId="77777777" w:rsidR="003B3511" w:rsidRPr="00DE219A" w:rsidRDefault="003B3511" w:rsidP="003B3511">
            <w:pPr>
              <w:jc w:val="both"/>
              <w:rPr>
                <w:rFonts w:ascii="Tahoma" w:hAnsi="Tahoma" w:cs="Tahoma"/>
                <w:kern w:val="2"/>
                <w:sz w:val="22"/>
                <w:szCs w:val="22"/>
              </w:rPr>
            </w:pPr>
            <w:permStart w:id="1744449467" w:edGrp="everyone"/>
            <w:r w:rsidRPr="00DE219A">
              <w:rPr>
                <w:rFonts w:ascii="Tahoma" w:hAnsi="Tahoma" w:cs="Tahoma"/>
                <w:kern w:val="2"/>
                <w:sz w:val="22"/>
                <w:szCs w:val="22"/>
              </w:rPr>
              <w:t>Netaikoma</w:t>
            </w:r>
          </w:p>
          <w:permEnd w:id="1744449467"/>
          <w:p w14:paraId="06C4BAD7" w14:textId="5AA7410D" w:rsidR="003B3511" w:rsidRPr="00DE219A" w:rsidRDefault="003B3511" w:rsidP="000E3C1C">
            <w:pPr>
              <w:jc w:val="both"/>
              <w:rPr>
                <w:rFonts w:ascii="Tahoma" w:hAnsi="Tahoma" w:cs="Tahoma"/>
                <w:kern w:val="2"/>
                <w:sz w:val="22"/>
                <w:szCs w:val="22"/>
              </w:rPr>
            </w:pPr>
          </w:p>
        </w:tc>
      </w:tr>
      <w:tr w:rsidR="003B3511" w:rsidRPr="00DE219A" w14:paraId="7D182486" w14:textId="77777777" w:rsidTr="000E3C1C">
        <w:trPr>
          <w:gridAfter w:val="1"/>
          <w:wAfter w:w="25" w:type="dxa"/>
          <w:trHeight w:val="300"/>
        </w:trPr>
        <w:tc>
          <w:tcPr>
            <w:tcW w:w="2717" w:type="dxa"/>
            <w:gridSpan w:val="2"/>
            <w:vAlign w:val="center"/>
          </w:tcPr>
          <w:p w14:paraId="6F9C4D99" w14:textId="6048A9CF" w:rsidR="003B3511" w:rsidRPr="00DE219A" w:rsidRDefault="003B3511" w:rsidP="003B3511">
            <w:pPr>
              <w:rPr>
                <w:rFonts w:ascii="Tahoma" w:hAnsi="Tahoma" w:cs="Tahoma"/>
                <w:kern w:val="2"/>
                <w:sz w:val="22"/>
                <w:szCs w:val="22"/>
              </w:rPr>
            </w:pPr>
            <w:permStart w:id="1736450732" w:edGrp="everyone" w:colFirst="1" w:colLast="1"/>
            <w:r w:rsidRPr="00DE219A">
              <w:rPr>
                <w:rFonts w:ascii="Tahoma" w:hAnsi="Tahoma" w:cs="Tahoma"/>
                <w:b/>
                <w:bCs/>
                <w:kern w:val="2"/>
                <w:sz w:val="22"/>
                <w:szCs w:val="22"/>
              </w:rPr>
              <w:t>5.3.3.</w:t>
            </w:r>
            <w:r w:rsidRPr="00DE219A">
              <w:rPr>
                <w:rFonts w:ascii="Tahoma" w:hAnsi="Tahoma" w:cs="Tahoma"/>
                <w:kern w:val="2"/>
                <w:sz w:val="22"/>
                <w:szCs w:val="22"/>
              </w:rPr>
              <w:t xml:space="preserve"> </w:t>
            </w:r>
            <w:r w:rsidRPr="00DE219A">
              <w:rPr>
                <w:rFonts w:ascii="Tahoma" w:hAnsi="Tahoma" w:cs="Tahoma"/>
                <w:b/>
                <w:bCs/>
                <w:kern w:val="2"/>
                <w:sz w:val="22"/>
                <w:szCs w:val="22"/>
              </w:rPr>
              <w:t>Sutarties kainos / įkainių peržiūra dėl kainų lygio pokyčio</w:t>
            </w:r>
          </w:p>
        </w:tc>
        <w:tc>
          <w:tcPr>
            <w:tcW w:w="7038" w:type="dxa"/>
            <w:gridSpan w:val="5"/>
            <w:vAlign w:val="center"/>
          </w:tcPr>
          <w:p w14:paraId="0785BBCF" w14:textId="5E1DF2D2" w:rsidR="003B3511" w:rsidRPr="00DE219A" w:rsidRDefault="003B3511" w:rsidP="003B3511">
            <w:pPr>
              <w:jc w:val="both"/>
              <w:rPr>
                <w:rFonts w:ascii="Tahoma" w:hAnsi="Tahoma" w:cs="Tahoma"/>
                <w:kern w:val="2"/>
                <w:sz w:val="22"/>
                <w:szCs w:val="22"/>
              </w:rPr>
            </w:pPr>
            <w:r w:rsidRPr="00DE219A">
              <w:rPr>
                <w:rFonts w:ascii="Tahoma" w:hAnsi="Tahoma" w:cs="Tahoma"/>
                <w:color w:val="000000"/>
                <w:kern w:val="2"/>
                <w:sz w:val="22"/>
                <w:szCs w:val="22"/>
              </w:rPr>
              <w:t>5.3.3.1 Bet</w:t>
            </w:r>
            <w:r w:rsidRPr="00DE219A">
              <w:rPr>
                <w:rFonts w:ascii="Tahoma" w:hAnsi="Tahoma" w:cs="Tahoma"/>
                <w:kern w:val="2"/>
                <w:sz w:val="22"/>
                <w:szCs w:val="22"/>
              </w:rPr>
              <w:t xml:space="preserve"> kuri </w:t>
            </w:r>
            <w:r w:rsidRPr="00DE219A">
              <w:rPr>
                <w:rFonts w:ascii="Tahoma" w:hAnsi="Tahoma" w:cs="Tahoma"/>
                <w:color w:val="000000" w:themeColor="text1"/>
                <w:kern w:val="2"/>
                <w:sz w:val="22"/>
                <w:szCs w:val="22"/>
              </w:rPr>
              <w:t xml:space="preserve">Sutarties šalis Sutarties galiojimo metu turi teisę inicijuoti Sutarties kainos / įkainių peržiūrą </w:t>
            </w:r>
            <w:r w:rsidRPr="00DE219A">
              <w:rPr>
                <w:rFonts w:ascii="Tahoma" w:hAnsi="Tahoma" w:cs="Tahoma"/>
                <w:kern w:val="2"/>
                <w:sz w:val="22"/>
                <w:szCs w:val="22"/>
              </w:rPr>
              <w:t xml:space="preserve">(keitimą) ne anksčiau kaip po </w:t>
            </w:r>
            <w:r w:rsidRPr="00DE219A">
              <w:rPr>
                <w:rFonts w:ascii="Tahoma" w:hAnsi="Tahoma" w:cs="Tahoma"/>
                <w:color w:val="4472C4"/>
                <w:kern w:val="2"/>
                <w:sz w:val="22"/>
                <w:szCs w:val="22"/>
              </w:rPr>
              <w:t xml:space="preserve">6 mėnesių </w:t>
            </w:r>
            <w:r w:rsidRPr="00DE219A">
              <w:rPr>
                <w:rFonts w:ascii="Tahoma" w:hAnsi="Tahoma" w:cs="Tahoma"/>
                <w:kern w:val="2"/>
                <w:sz w:val="22"/>
                <w:szCs w:val="22"/>
              </w:rPr>
              <w:t>nuo Sutarties įsigaliojimo dienos (jeigu peržiūra jau buvo atlikta – nuo Susitarimo dėl paskutinio perskaičiavimo pagal šį Specialiųjų sąlygų punktą įsigaliojimo dienos). Sutar</w:t>
            </w:r>
            <w:r w:rsidRPr="00DE219A">
              <w:rPr>
                <w:rFonts w:ascii="Tahoma" w:hAnsi="Tahoma" w:cs="Tahoma"/>
                <w:color w:val="000000" w:themeColor="text1"/>
                <w:kern w:val="2"/>
                <w:sz w:val="22"/>
                <w:szCs w:val="22"/>
              </w:rPr>
              <w:t xml:space="preserve">ties kainos / įkainių peržiūra atliekama ne </w:t>
            </w:r>
            <w:r w:rsidR="00054F82">
              <w:rPr>
                <w:rFonts w:ascii="Tahoma" w:hAnsi="Tahoma" w:cs="Tahoma"/>
                <w:color w:val="000000" w:themeColor="text1"/>
                <w:kern w:val="2"/>
                <w:sz w:val="22"/>
                <w:szCs w:val="22"/>
              </w:rPr>
              <w:t>dažniau</w:t>
            </w:r>
            <w:r w:rsidRPr="00DE219A">
              <w:rPr>
                <w:rFonts w:ascii="Tahoma" w:hAnsi="Tahoma" w:cs="Tahoma"/>
                <w:color w:val="000000" w:themeColor="text1"/>
                <w:kern w:val="2"/>
                <w:sz w:val="22"/>
                <w:szCs w:val="22"/>
              </w:rPr>
              <w:t xml:space="preserve"> kaip kas 12 mėnesių (sąlyga taikoma jei Sutartis galioja ne trumpiau kaip 12 mėnesių).</w:t>
            </w:r>
          </w:p>
          <w:p w14:paraId="30829924" w14:textId="74D18F7D"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kern w:val="2"/>
                <w:sz w:val="22"/>
                <w:szCs w:val="22"/>
              </w:rPr>
              <w:t xml:space="preserve">5.3.3.2. </w:t>
            </w:r>
            <w:r w:rsidRPr="00DE219A">
              <w:rPr>
                <w:rFonts w:ascii="Tahoma" w:hAnsi="Tahoma" w:cs="Tahoma"/>
                <w:color w:val="000000" w:themeColor="text1"/>
                <w:kern w:val="2"/>
                <w:sz w:val="22"/>
                <w:szCs w:val="22"/>
              </w:rPr>
              <w:t>Sutarties k</w:t>
            </w:r>
            <w:r w:rsidRPr="00DE219A">
              <w:rPr>
                <w:rFonts w:ascii="Tahoma" w:hAnsi="Tahoma" w:cs="Tahoma"/>
                <w:color w:val="000000" w:themeColor="text1"/>
                <w:kern w:val="2"/>
                <w:sz w:val="22"/>
                <w:szCs w:val="22"/>
                <w:shd w:val="clear" w:color="auto" w:fill="FFFFFF"/>
              </w:rPr>
              <w:t xml:space="preserve">aina / įkainiai peržiūrimi tik tai Sutarties daliai, kuri nėra išpirkta, t. y., </w:t>
            </w:r>
            <w:r w:rsidR="000E3C1C">
              <w:rPr>
                <w:rFonts w:ascii="Tahoma" w:hAnsi="Tahoma" w:cs="Tahoma"/>
                <w:color w:val="000000" w:themeColor="text1"/>
                <w:kern w:val="2"/>
                <w:sz w:val="22"/>
                <w:szCs w:val="22"/>
                <w:shd w:val="clear" w:color="auto" w:fill="FFFFFF"/>
              </w:rPr>
              <w:t>Licencijoms</w:t>
            </w:r>
            <w:r w:rsidRPr="00DE219A">
              <w:rPr>
                <w:rFonts w:ascii="Tahoma" w:hAnsi="Tahoma" w:cs="Tahoma"/>
                <w:color w:val="000000" w:themeColor="text1"/>
                <w:kern w:val="2"/>
                <w:sz w:val="22"/>
                <w:szCs w:val="22"/>
                <w:shd w:val="clear" w:color="auto" w:fill="FFFFFF"/>
              </w:rPr>
              <w:t>, kurios nėra priimtos ir apmokėtos. Vėlesnė Sutarties kainos / įkainių peržiūra negali apimti laikotarpio, už kurį jau buvo atliktas peržiūra.</w:t>
            </w:r>
          </w:p>
          <w:p w14:paraId="1D39C29C" w14:textId="26607912"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rPr>
              <w:t xml:space="preserve">5.3.3.3. </w:t>
            </w:r>
            <w:r w:rsidRPr="00DE219A">
              <w:rPr>
                <w:rFonts w:ascii="Tahoma" w:hAnsi="Tahoma" w:cs="Tahoma"/>
                <w:color w:val="000000" w:themeColor="text1"/>
                <w:kern w:val="2"/>
                <w:sz w:val="22"/>
                <w:szCs w:val="22"/>
                <w:shd w:val="clear" w:color="auto" w:fill="FFFFFF"/>
              </w:rPr>
              <w:t xml:space="preserve">Jeigu </w:t>
            </w:r>
            <w:r w:rsidR="000E3C1C" w:rsidRPr="000E3C1C">
              <w:rPr>
                <w:rFonts w:ascii="Tahoma" w:hAnsi="Tahoma" w:cs="Tahoma"/>
                <w:color w:val="000000" w:themeColor="text1"/>
                <w:kern w:val="2"/>
                <w:sz w:val="22"/>
                <w:szCs w:val="22"/>
                <w:shd w:val="clear" w:color="auto" w:fill="FFFFFF"/>
              </w:rPr>
              <w:t xml:space="preserve">Licencijų </w:t>
            </w:r>
            <w:r w:rsidRPr="00DE219A">
              <w:rPr>
                <w:rFonts w:ascii="Tahoma" w:hAnsi="Tahoma" w:cs="Tahoma"/>
                <w:color w:val="000000" w:themeColor="text1"/>
                <w:kern w:val="2"/>
                <w:sz w:val="22"/>
                <w:szCs w:val="22"/>
                <w:shd w:val="clear" w:color="auto" w:fill="FFFFFF"/>
              </w:rPr>
              <w:t xml:space="preserve">tiekimas vėluoja dėl Tiekėjo kaltės, uždelstų pristatyti </w:t>
            </w:r>
            <w:r w:rsidR="000E3C1C" w:rsidRPr="000E3C1C">
              <w:rPr>
                <w:rFonts w:ascii="Tahoma" w:hAnsi="Tahoma" w:cs="Tahoma"/>
                <w:color w:val="000000" w:themeColor="text1"/>
                <w:kern w:val="2"/>
                <w:sz w:val="22"/>
                <w:szCs w:val="22"/>
                <w:shd w:val="clear" w:color="auto" w:fill="FFFFFF"/>
              </w:rPr>
              <w:t xml:space="preserve">Licencijų </w:t>
            </w:r>
            <w:r w:rsidRPr="00DE219A">
              <w:rPr>
                <w:rFonts w:ascii="Tahoma" w:hAnsi="Tahoma" w:cs="Tahoma"/>
                <w:color w:val="000000" w:themeColor="text1"/>
                <w:kern w:val="2"/>
                <w:sz w:val="22"/>
                <w:szCs w:val="22"/>
                <w:shd w:val="clear" w:color="auto" w:fill="FFFFFF"/>
              </w:rPr>
              <w:t>kaina / įkainiai nėra perskaičiuojami dėl kainų lygio kilimo (negali būti didinami).</w:t>
            </w:r>
          </w:p>
          <w:p w14:paraId="4BEBADEB" w14:textId="13B234DA"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rPr>
              <w:t xml:space="preserve">5.3.3.4. Atlikdamos Sutarties kainos / įkainių peržiūrą </w:t>
            </w:r>
            <w:r w:rsidRPr="00DE219A">
              <w:rPr>
                <w:rFonts w:ascii="Tahoma" w:hAnsi="Tahoma" w:cs="Tahoma"/>
                <w:color w:val="000000" w:themeColor="text1"/>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B7BE2A5" w14:textId="3A876C70"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t xml:space="preserve">5.3.3.5. Šalys privalo Susitarime nurodyti </w:t>
            </w:r>
            <w:r w:rsidR="006923D9">
              <w:rPr>
                <w:rFonts w:ascii="Tahoma" w:hAnsi="Tahoma" w:cs="Tahoma"/>
                <w:color w:val="000000" w:themeColor="text1"/>
                <w:kern w:val="2"/>
                <w:sz w:val="22"/>
                <w:szCs w:val="22"/>
                <w:shd w:val="clear" w:color="auto" w:fill="FFFFFF"/>
              </w:rPr>
              <w:t>pasirinkto</w:t>
            </w:r>
            <w:r w:rsidRPr="00DE219A">
              <w:rPr>
                <w:rFonts w:ascii="Tahoma" w:hAnsi="Tahoma" w:cs="Tahoma"/>
                <w:color w:val="000000" w:themeColor="text1"/>
                <w:kern w:val="2"/>
                <w:sz w:val="22"/>
                <w:szCs w:val="22"/>
                <w:shd w:val="clear" w:color="auto" w:fill="FFFFFF"/>
              </w:rPr>
              <w:t xml:space="preserve"> indekso reikšmę laikotarpio pradžioje ir jo nustatymo datą, indekso reikšmę laikotarpio pabaigoje ir jo nustatymo datą, kainų pokytį (k), perskaičiuotą Sutarties kainą / įkainius, perskaičiuotą Pradinės Sutarties vertę.</w:t>
            </w:r>
          </w:p>
          <w:p w14:paraId="4AB2985A" w14:textId="1363DFBD"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t>5.3.3.6. Nauja Sutarties kaina / įkainiai apskaičiuojami pagal žemiau pateiktą formulę:</w:t>
            </w:r>
          </w:p>
          <w:p w14:paraId="1B2FD949" w14:textId="77777777" w:rsidR="006F438F" w:rsidRDefault="00351750" w:rsidP="003B3511">
            <w:pPr>
              <w:jc w:val="both"/>
              <w:textAlignment w:val="baseline"/>
              <w:rPr>
                <w:rFonts w:ascii="Tahoma" w:hAnsi="Tahoma" w:cs="Tahoma"/>
                <w:color w:val="000000" w:themeColor="text1"/>
                <w:kern w:val="2"/>
                <w:sz w:val="22"/>
                <w:szCs w:val="22"/>
              </w:rPr>
            </w:pPr>
            <m:oMath>
              <m:sSub>
                <m:sSubPr>
                  <m:ctrlPr>
                    <w:ins w:id="1" w:author="Aidas Gudavičius [2]" w:date="2024-10-16T10:39:00Z" w16du:dateUtc="2024-10-16T07:39:00Z">
                      <w:rPr>
                        <w:rFonts w:ascii="Cambria Math" w:hAnsi="Cambria Math" w:cs="Tahoma"/>
                        <w:color w:val="000000" w:themeColor="text1"/>
                        <w:sz w:val="22"/>
                        <w:szCs w:val="22"/>
                      </w:rPr>
                    </w:ins>
                  </m:ctrlPr>
                </m:sSubPr>
                <m:e>
                  <m:r>
                    <m:rPr>
                      <m:sty m:val="p"/>
                    </m:rPr>
                    <w:rPr>
                      <w:rFonts w:ascii="Cambria Math" w:hAnsi="Cambria Math" w:cs="Tahoma"/>
                      <w:color w:val="000000" w:themeColor="text1"/>
                      <w:sz w:val="22"/>
                      <w:szCs w:val="22"/>
                    </w:rPr>
                    <m:t>a</m:t>
                  </m:r>
                </m:e>
                <m:sub>
                  <m:r>
                    <m:rPr>
                      <m:sty m:val="p"/>
                    </m:rPr>
                    <w:rPr>
                      <w:rFonts w:ascii="Cambria Math" w:hAnsi="Cambria Math" w:cs="Tahoma"/>
                      <w:color w:val="000000" w:themeColor="text1"/>
                      <w:sz w:val="22"/>
                      <w:szCs w:val="22"/>
                    </w:rPr>
                    <m:t>1</m:t>
                  </m:r>
                </m:sub>
              </m:sSub>
              <m:r>
                <m:rPr>
                  <m:sty m:val="p"/>
                </m:rPr>
                <w:rPr>
                  <w:rFonts w:ascii="Cambria Math" w:hAnsi="Cambria Math" w:cs="Tahoma"/>
                  <w:color w:val="000000" w:themeColor="text1"/>
                  <w:sz w:val="22"/>
                  <w:szCs w:val="22"/>
                </w:rPr>
                <m:t>=</m:t>
              </m:r>
              <m:r>
                <m:rPr>
                  <m:sty m:val="p"/>
                </m:rPr>
                <w:rPr>
                  <w:rFonts w:ascii="Cambria Math" w:eastAsiaTheme="minorEastAsia" w:hAnsi="Cambria Math" w:cs="Tahoma"/>
                  <w:color w:val="000000" w:themeColor="text1"/>
                  <w:sz w:val="22"/>
                  <w:szCs w:val="22"/>
                </w:rPr>
                <m:t>a+</m:t>
              </m:r>
              <m:d>
                <m:dPr>
                  <m:ctrlPr>
                    <w:ins w:id="2" w:author="Aidas Gudavičius [2]" w:date="2024-10-16T10:39:00Z" w16du:dateUtc="2024-10-16T07:39:00Z">
                      <w:rPr>
                        <w:rFonts w:ascii="Cambria Math" w:eastAsiaTheme="minorEastAsia" w:hAnsi="Cambria Math" w:cs="Tahoma"/>
                        <w:color w:val="000000" w:themeColor="text1"/>
                        <w:sz w:val="22"/>
                        <w:szCs w:val="22"/>
                      </w:rPr>
                    </w:ins>
                  </m:ctrlPr>
                </m:dPr>
                <m:e>
                  <m:f>
                    <m:fPr>
                      <m:ctrlPr>
                        <w:ins w:id="3" w:author="Aidas Gudavičius [2]" w:date="2024-10-16T10:39:00Z" w16du:dateUtc="2024-10-16T07:39:00Z">
                          <w:rPr>
                            <w:rFonts w:ascii="Cambria Math" w:eastAsiaTheme="minorEastAsia" w:hAnsi="Cambria Math" w:cs="Tahoma"/>
                            <w:color w:val="000000" w:themeColor="text1"/>
                            <w:sz w:val="22"/>
                            <w:szCs w:val="22"/>
                          </w:rPr>
                        </w:ins>
                      </m:ctrlPr>
                    </m:fPr>
                    <m:num>
                      <m:r>
                        <m:rPr>
                          <m:sty m:val="p"/>
                        </m:rPr>
                        <w:rPr>
                          <w:rFonts w:ascii="Cambria Math" w:eastAsiaTheme="minorEastAsia" w:hAnsi="Cambria Math" w:cs="Tahoma"/>
                          <w:color w:val="000000" w:themeColor="text1"/>
                          <w:sz w:val="22"/>
                          <w:szCs w:val="22"/>
                        </w:rPr>
                        <m:t>k</m:t>
                      </m:r>
                    </m:num>
                    <m:den>
                      <m:r>
                        <m:rPr>
                          <m:sty m:val="p"/>
                        </m:rPr>
                        <w:rPr>
                          <w:rFonts w:ascii="Cambria Math" w:eastAsiaTheme="minorEastAsia" w:hAnsi="Cambria Math" w:cs="Tahoma"/>
                          <w:color w:val="000000" w:themeColor="text1"/>
                          <w:sz w:val="22"/>
                          <w:szCs w:val="22"/>
                        </w:rPr>
                        <m:t>100</m:t>
                      </m:r>
                    </m:den>
                  </m:f>
                  <m:r>
                    <m:rPr>
                      <m:sty m:val="p"/>
                    </m:rPr>
                    <w:rPr>
                      <w:rFonts w:ascii="Cambria Math" w:eastAsiaTheme="minorEastAsia" w:hAnsi="Cambria Math" w:cs="Tahoma"/>
                      <w:color w:val="000000" w:themeColor="text1"/>
                      <w:sz w:val="22"/>
                      <w:szCs w:val="22"/>
                    </w:rPr>
                    <m:t>×a</m:t>
                  </m:r>
                </m:e>
              </m:d>
            </m:oMath>
            <w:r w:rsidR="003B3511" w:rsidRPr="00DE219A">
              <w:rPr>
                <w:rFonts w:ascii="Tahoma" w:hAnsi="Tahoma" w:cs="Tahoma"/>
                <w:color w:val="000000" w:themeColor="text1"/>
                <w:kern w:val="2"/>
                <w:sz w:val="22"/>
                <w:szCs w:val="22"/>
              </w:rPr>
              <w:t xml:space="preserve">, kur </w:t>
            </w:r>
          </w:p>
          <w:p w14:paraId="408B8851" w14:textId="6D98D4FD" w:rsidR="003B3511" w:rsidRPr="00DE219A" w:rsidRDefault="003B3511" w:rsidP="003B3511">
            <w:pPr>
              <w:jc w:val="both"/>
              <w:textAlignment w:val="baseline"/>
              <w:rPr>
                <w:rFonts w:ascii="Tahoma" w:hAnsi="Tahoma" w:cs="Tahoma"/>
                <w:color w:val="000000" w:themeColor="text1"/>
                <w:kern w:val="2"/>
                <w:sz w:val="22"/>
                <w:szCs w:val="22"/>
              </w:rPr>
            </w:pPr>
            <w:r w:rsidRPr="00DE219A">
              <w:rPr>
                <w:rFonts w:ascii="Tahoma" w:hAnsi="Tahoma" w:cs="Tahoma"/>
                <w:color w:val="000000" w:themeColor="text1"/>
                <w:kern w:val="2"/>
                <w:sz w:val="22"/>
                <w:szCs w:val="22"/>
              </w:rPr>
              <w:t>a – kaina / įkainis (Eur be PVM)) (jei peržiūra jau buvo atlikta, tai po paskutinio perskaičiavimo) </w:t>
            </w:r>
          </w:p>
          <w:p w14:paraId="43F95A2D" w14:textId="77777777" w:rsidR="003B3511" w:rsidRPr="00DE219A" w:rsidRDefault="003B3511" w:rsidP="003B3511">
            <w:pPr>
              <w:jc w:val="both"/>
              <w:textAlignment w:val="baseline"/>
              <w:rPr>
                <w:rFonts w:ascii="Tahoma" w:hAnsi="Tahoma" w:cs="Tahoma"/>
                <w:kern w:val="2"/>
                <w:sz w:val="22"/>
                <w:szCs w:val="22"/>
              </w:rPr>
            </w:pPr>
            <w:r w:rsidRPr="00DE219A">
              <w:rPr>
                <w:rFonts w:ascii="Tahoma" w:hAnsi="Tahoma" w:cs="Tahoma"/>
                <w:color w:val="000000" w:themeColor="text1"/>
                <w:kern w:val="2"/>
                <w:sz w:val="22"/>
                <w:szCs w:val="22"/>
              </w:rPr>
              <w:t>a</w:t>
            </w:r>
            <w:r w:rsidRPr="00DE219A">
              <w:rPr>
                <w:rFonts w:ascii="Tahoma" w:hAnsi="Tahoma" w:cs="Tahoma"/>
                <w:color w:val="000000" w:themeColor="text1"/>
                <w:kern w:val="2"/>
                <w:sz w:val="22"/>
                <w:szCs w:val="22"/>
                <w:vertAlign w:val="subscript"/>
              </w:rPr>
              <w:t>1</w:t>
            </w:r>
            <w:r w:rsidRPr="00DE219A">
              <w:rPr>
                <w:rFonts w:ascii="Tahoma" w:hAnsi="Tahoma" w:cs="Tahoma"/>
                <w:color w:val="000000" w:themeColor="text1"/>
                <w:kern w:val="2"/>
                <w:sz w:val="22"/>
                <w:szCs w:val="22"/>
              </w:rPr>
              <w:t xml:space="preserve"> – perskaičiuota (pakeista) kaina / įkainis (Eur </w:t>
            </w:r>
            <w:r w:rsidRPr="00DE219A">
              <w:rPr>
                <w:rFonts w:ascii="Tahoma" w:hAnsi="Tahoma" w:cs="Tahoma"/>
                <w:kern w:val="2"/>
                <w:sz w:val="22"/>
                <w:szCs w:val="22"/>
              </w:rPr>
              <w:t>be PVM) </w:t>
            </w:r>
          </w:p>
          <w:p w14:paraId="50054684" w14:textId="6E8E0F92" w:rsidR="003B3511" w:rsidRPr="00DE219A" w:rsidRDefault="003B3511" w:rsidP="003B3511">
            <w:pPr>
              <w:jc w:val="both"/>
              <w:textAlignment w:val="baseline"/>
              <w:rPr>
                <w:rFonts w:ascii="Tahoma" w:hAnsi="Tahoma" w:cs="Tahoma"/>
                <w:kern w:val="2"/>
                <w:sz w:val="22"/>
                <w:szCs w:val="22"/>
              </w:rPr>
            </w:pPr>
            <w:r w:rsidRPr="00DE219A">
              <w:rPr>
                <w:rFonts w:ascii="Tahoma" w:hAnsi="Tahoma" w:cs="Tahoma"/>
                <w:kern w:val="2"/>
                <w:sz w:val="22"/>
                <w:szCs w:val="22"/>
              </w:rPr>
              <w:lastRenderedPageBreak/>
              <w:t xml:space="preserve">k – pagal </w:t>
            </w:r>
            <w:r w:rsidR="00726537">
              <w:rPr>
                <w:rFonts w:ascii="Tahoma" w:hAnsi="Tahoma" w:cs="Tahoma"/>
                <w:kern w:val="2"/>
                <w:sz w:val="22"/>
                <w:szCs w:val="22"/>
              </w:rPr>
              <w:t>(</w:t>
            </w:r>
            <w:sdt>
              <w:sdtPr>
                <w:rPr>
                  <w:rFonts w:ascii="Tahoma" w:hAnsi="Tahoma" w:cs="Tahoma"/>
                  <w:kern w:val="2"/>
                  <w:sz w:val="22"/>
                  <w:szCs w:val="22"/>
                </w:rPr>
                <w:id w:val="-1412079888"/>
                <w:placeholder>
                  <w:docPart w:val="DefaultPlaceholder_-1854013438"/>
                </w:placeholder>
                <w:comboBox>
                  <w:listItem w:value="Choose an item."/>
                  <w:listItem w:displayText="Ūkio subjektams suteiktų paslaugų kainų " w:value="Ūkio subjektams suteiktų paslaugų kainų "/>
                  <w:listItem w:displayText="vartotojų kainų" w:value="vartotojų kainų"/>
                </w:comboBox>
              </w:sdtPr>
              <w:sdtEndPr/>
              <w:sdtContent>
                <w:r w:rsidR="00054F82">
                  <w:rPr>
                    <w:rFonts w:ascii="Tahoma" w:hAnsi="Tahoma" w:cs="Tahoma"/>
                    <w:kern w:val="2"/>
                    <w:sz w:val="22"/>
                    <w:szCs w:val="22"/>
                  </w:rPr>
                  <w:t xml:space="preserve">Ūkio subjektams suteiktų paslaugų kainų </w:t>
                </w:r>
              </w:sdtContent>
            </w:sdt>
            <w:r w:rsidR="00726537">
              <w:rPr>
                <w:rFonts w:ascii="Tahoma" w:hAnsi="Tahoma" w:cs="Tahoma"/>
                <w:kern w:val="2"/>
                <w:sz w:val="22"/>
                <w:szCs w:val="22"/>
              </w:rPr>
              <w:t xml:space="preserve">) </w:t>
            </w:r>
            <w:r w:rsidRPr="00DE219A">
              <w:rPr>
                <w:rFonts w:ascii="Tahoma" w:hAnsi="Tahoma" w:cs="Tahoma"/>
                <w:kern w:val="2"/>
                <w:sz w:val="22"/>
                <w:szCs w:val="22"/>
              </w:rPr>
              <w:t>indeksą (</w:t>
            </w:r>
            <w:r w:rsidR="00054F82">
              <w:rPr>
                <w:rFonts w:ascii="Tahoma" w:hAnsi="Tahoma" w:cs="Tahoma"/>
                <w:color w:val="4472C4" w:themeColor="accent1"/>
                <w:kern w:val="2"/>
                <w:sz w:val="22"/>
                <w:szCs w:val="22"/>
              </w:rPr>
              <w:t>„J63 Informacinių paslaugų veikla“</w:t>
            </w:r>
            <w:r w:rsidRPr="00DE219A">
              <w:rPr>
                <w:rFonts w:ascii="Tahoma" w:hAnsi="Tahoma" w:cs="Tahoma"/>
                <w:color w:val="000000" w:themeColor="text1"/>
                <w:kern w:val="2"/>
                <w:sz w:val="22"/>
                <w:szCs w:val="22"/>
              </w:rPr>
              <w:t>)</w:t>
            </w:r>
            <w:r w:rsidRPr="00DE219A">
              <w:rPr>
                <w:rFonts w:ascii="Tahoma" w:hAnsi="Tahoma" w:cs="Tahoma"/>
                <w:color w:val="4472C4"/>
                <w:kern w:val="2"/>
                <w:sz w:val="22"/>
                <w:szCs w:val="22"/>
              </w:rPr>
              <w:t xml:space="preserve"> </w:t>
            </w:r>
            <w:r w:rsidRPr="00DE219A">
              <w:rPr>
                <w:rFonts w:ascii="Tahoma" w:hAnsi="Tahoma" w:cs="Tahoma"/>
                <w:kern w:val="2"/>
                <w:sz w:val="22"/>
                <w:szCs w:val="22"/>
              </w:rPr>
              <w:t xml:space="preserve">apskaičiuotas </w:t>
            </w:r>
            <w:r w:rsidR="00BD51CA">
              <w:rPr>
                <w:rFonts w:ascii="Tahoma" w:hAnsi="Tahoma" w:cs="Tahoma"/>
                <w:kern w:val="2"/>
                <w:sz w:val="22"/>
                <w:szCs w:val="22"/>
              </w:rPr>
              <w:t>(</w:t>
            </w:r>
            <w:sdt>
              <w:sdtPr>
                <w:rPr>
                  <w:rFonts w:ascii="Tahoma" w:hAnsi="Tahoma" w:cs="Tahoma"/>
                  <w:color w:val="4472C4" w:themeColor="accent1"/>
                  <w:kern w:val="2"/>
                  <w:sz w:val="22"/>
                  <w:szCs w:val="22"/>
                </w:rPr>
                <w:id w:val="-2137090593"/>
                <w:placeholder>
                  <w:docPart w:val="0DAA539F731D493882E86456AB710543"/>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EndPr/>
              <w:sdtContent>
                <w:r w:rsidR="00054F82">
                  <w:rPr>
                    <w:rFonts w:ascii="Tahoma" w:hAnsi="Tahoma" w:cs="Tahoma"/>
                    <w:color w:val="4472C4" w:themeColor="accent1"/>
                    <w:kern w:val="2"/>
                    <w:sz w:val="22"/>
                    <w:szCs w:val="22"/>
                  </w:rPr>
                  <w:t>Ūkio subjektams suteiktų paslaugų</w:t>
                </w:r>
              </w:sdtContent>
            </w:sdt>
            <w:r w:rsidR="00BD51CA">
              <w:rPr>
                <w:rFonts w:ascii="Tahoma" w:hAnsi="Tahoma" w:cs="Tahoma"/>
                <w:color w:val="4472C4" w:themeColor="accent1"/>
                <w:kern w:val="2"/>
                <w:sz w:val="22"/>
                <w:szCs w:val="22"/>
              </w:rPr>
              <w:t>)</w:t>
            </w:r>
            <w:r w:rsidR="00BD51CA" w:rsidRPr="00DE219A">
              <w:rPr>
                <w:rFonts w:ascii="Tahoma" w:hAnsi="Tahoma" w:cs="Tahoma"/>
                <w:kern w:val="2"/>
                <w:sz w:val="22"/>
                <w:szCs w:val="22"/>
              </w:rPr>
              <w:t xml:space="preserve"> </w:t>
            </w:r>
            <w:r w:rsidRPr="00DE219A">
              <w:rPr>
                <w:rFonts w:ascii="Tahoma" w:hAnsi="Tahoma" w:cs="Tahoma"/>
                <w:kern w:val="2"/>
                <w:sz w:val="22"/>
                <w:szCs w:val="22"/>
              </w:rPr>
              <w:t>kainų pokytis (padidėjimas arba sumažėjimas) (%). „k“ reikšmė skaičiuojama pagal formulę:</w:t>
            </w:r>
          </w:p>
          <w:p w14:paraId="756F0B72" w14:textId="77777777" w:rsidR="003B3511" w:rsidRPr="00DE219A" w:rsidRDefault="003B3511" w:rsidP="003B3511">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ins w:id="4" w:author="Aidas Gudavičius [2]" w:date="2024-10-16T10:39:00Z" w16du:dateUtc="2024-10-16T07:39:00Z">
                      <w:rPr>
                        <w:rFonts w:ascii="Cambria Math" w:eastAsiaTheme="minorEastAsia" w:hAnsi="Cambria Math" w:cs="Tahoma"/>
                        <w:sz w:val="22"/>
                        <w:szCs w:val="22"/>
                      </w:rPr>
                    </w:ins>
                  </m:ctrlPr>
                </m:fPr>
                <m:num>
                  <m:sSub>
                    <m:sSubPr>
                      <m:ctrlPr>
                        <w:ins w:id="5" w:author="Aidas Gudavičius [2]" w:date="2024-10-16T10:39:00Z" w16du:dateUtc="2024-10-16T07:39:00Z">
                          <w:rPr>
                            <w:rFonts w:ascii="Cambria Math" w:eastAsiaTheme="minorEastAsia" w:hAnsi="Cambria Math" w:cs="Tahoma"/>
                            <w:sz w:val="22"/>
                            <w:szCs w:val="22"/>
                          </w:rPr>
                        </w:ins>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ins w:id="6" w:author="Aidas Gudavičius [2]" w:date="2024-10-16T10:39:00Z" w16du:dateUtc="2024-10-16T07:39:00Z">
                          <w:rPr>
                            <w:rFonts w:ascii="Cambria Math" w:eastAsiaTheme="minorEastAsia" w:hAnsi="Cambria Math" w:cs="Tahoma"/>
                            <w:sz w:val="22"/>
                            <w:szCs w:val="22"/>
                          </w:rPr>
                        </w:ins>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DE219A">
              <w:rPr>
                <w:rFonts w:ascii="Tahoma" w:hAnsi="Tahoma" w:cs="Tahoma"/>
                <w:kern w:val="2"/>
                <w:sz w:val="22"/>
                <w:szCs w:val="22"/>
              </w:rPr>
              <w:t>, (proc.) kur</w:t>
            </w:r>
          </w:p>
          <w:p w14:paraId="4016F7EB" w14:textId="233324BB" w:rsidR="003B3511" w:rsidRPr="00DE219A" w:rsidRDefault="003B3511" w:rsidP="003B3511">
            <w:pPr>
              <w:jc w:val="both"/>
              <w:textAlignment w:val="baseline"/>
              <w:rPr>
                <w:rFonts w:ascii="Tahoma" w:hAnsi="Tahoma" w:cs="Tahoma"/>
                <w:color w:val="000000" w:themeColor="text1"/>
                <w:kern w:val="2"/>
                <w:sz w:val="22"/>
                <w:szCs w:val="22"/>
              </w:rPr>
            </w:pPr>
            <w:proofErr w:type="spellStart"/>
            <w:r w:rsidRPr="00DE219A">
              <w:rPr>
                <w:rFonts w:ascii="Tahoma" w:hAnsi="Tahoma" w:cs="Tahoma"/>
                <w:color w:val="000000" w:themeColor="text1"/>
                <w:kern w:val="2"/>
                <w:sz w:val="22"/>
                <w:szCs w:val="22"/>
              </w:rPr>
              <w:t>Ind</w:t>
            </w:r>
            <w:r w:rsidRPr="00DE219A">
              <w:rPr>
                <w:rFonts w:ascii="Tahoma" w:hAnsi="Tahoma" w:cs="Tahoma"/>
                <w:color w:val="000000" w:themeColor="text1"/>
                <w:kern w:val="2"/>
                <w:sz w:val="22"/>
                <w:szCs w:val="22"/>
                <w:vertAlign w:val="subscript"/>
              </w:rPr>
              <w:t>naujausias</w:t>
            </w:r>
            <w:proofErr w:type="spellEnd"/>
            <w:r w:rsidRPr="00DE219A">
              <w:rPr>
                <w:rFonts w:ascii="Tahoma" w:hAnsi="Tahoma" w:cs="Tahoma"/>
                <w:color w:val="000000" w:themeColor="text1"/>
                <w:kern w:val="2"/>
                <w:sz w:val="22"/>
                <w:szCs w:val="22"/>
              </w:rPr>
              <w:t xml:space="preserve"> – kreipimosi dėl kainos / įkainių peržiūros išsiuntimo kitai šaliai dieną paskelbtas naujausias </w:t>
            </w:r>
            <w:r w:rsidR="00BD51CA">
              <w:rPr>
                <w:rFonts w:ascii="Tahoma" w:hAnsi="Tahoma" w:cs="Tahoma"/>
                <w:color w:val="000000" w:themeColor="text1"/>
                <w:kern w:val="2"/>
                <w:sz w:val="22"/>
                <w:szCs w:val="22"/>
              </w:rPr>
              <w:t>(</w:t>
            </w:r>
            <w:sdt>
              <w:sdtPr>
                <w:rPr>
                  <w:rFonts w:ascii="Tahoma" w:hAnsi="Tahoma" w:cs="Tahoma"/>
                  <w:kern w:val="2"/>
                  <w:sz w:val="22"/>
                  <w:szCs w:val="22"/>
                </w:rPr>
                <w:id w:val="-1728904204"/>
                <w:placeholder>
                  <w:docPart w:val="FECCBFF44E6B4D6A94D00E76F903F556"/>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EndPr/>
              <w:sdtContent>
                <w:r w:rsidR="00054F82">
                  <w:rPr>
                    <w:rFonts w:ascii="Tahoma" w:hAnsi="Tahoma" w:cs="Tahoma"/>
                    <w:kern w:val="2"/>
                    <w:sz w:val="22"/>
                    <w:szCs w:val="22"/>
                  </w:rPr>
                  <w:t xml:space="preserve">Ūkio subjektams suteiktų paslaugų kainų </w:t>
                </w:r>
              </w:sdtContent>
            </w:sdt>
            <w:r w:rsidR="00BD51CA">
              <w:rPr>
                <w:rFonts w:ascii="Tahoma" w:hAnsi="Tahoma" w:cs="Tahoma"/>
                <w:kern w:val="2"/>
                <w:sz w:val="22"/>
                <w:szCs w:val="22"/>
              </w:rPr>
              <w:t>)</w:t>
            </w:r>
            <w:r w:rsidR="00BD51CA" w:rsidRPr="00DE219A">
              <w:rPr>
                <w:rFonts w:ascii="Tahoma" w:hAnsi="Tahoma" w:cs="Tahoma"/>
                <w:color w:val="000000" w:themeColor="text1"/>
                <w:kern w:val="2"/>
                <w:sz w:val="22"/>
                <w:szCs w:val="22"/>
              </w:rPr>
              <w:t xml:space="preserve"> </w:t>
            </w:r>
            <w:r w:rsidRPr="00DE219A">
              <w:rPr>
                <w:rFonts w:ascii="Tahoma" w:hAnsi="Tahoma" w:cs="Tahoma"/>
                <w:color w:val="000000" w:themeColor="text1"/>
                <w:kern w:val="2"/>
                <w:sz w:val="22"/>
                <w:szCs w:val="22"/>
              </w:rPr>
              <w:t>indeksas (</w:t>
            </w:r>
            <w:sdt>
              <w:sdtPr>
                <w:rPr>
                  <w:rFonts w:ascii="Tahoma" w:hAnsi="Tahoma" w:cs="Tahoma"/>
                  <w:kern w:val="2"/>
                  <w:sz w:val="22"/>
                  <w:szCs w:val="22"/>
                </w:rPr>
                <w:id w:val="1595675777"/>
                <w:placeholder>
                  <w:docPart w:val="E6EDBEA7B569458FAEC47E18286BDBD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DB1A4E" w:rsidRPr="00DB1A4E">
                  <w:rPr>
                    <w:rFonts w:ascii="Tahoma" w:hAnsi="Tahoma" w:cs="Tahoma"/>
                    <w:kern w:val="2"/>
                    <w:sz w:val="22"/>
                    <w:szCs w:val="22"/>
                  </w:rPr>
                  <w:t>(„J63 Informacinių paslaugų veikla“</w:t>
                </w:r>
              </w:sdtContent>
            </w:sdt>
            <w:r w:rsidRPr="00DE219A">
              <w:rPr>
                <w:rFonts w:ascii="Tahoma" w:hAnsi="Tahoma" w:cs="Tahoma"/>
                <w:color w:val="000000" w:themeColor="text1"/>
                <w:kern w:val="2"/>
                <w:sz w:val="22"/>
                <w:szCs w:val="22"/>
              </w:rPr>
              <w:t>).</w:t>
            </w:r>
          </w:p>
          <w:p w14:paraId="78E5322C" w14:textId="12C29024" w:rsidR="003B3511" w:rsidRPr="00DE219A" w:rsidRDefault="003B3511" w:rsidP="003B3511">
            <w:pPr>
              <w:jc w:val="both"/>
              <w:rPr>
                <w:rFonts w:ascii="Tahoma" w:hAnsi="Tahoma" w:cs="Tahoma"/>
                <w:color w:val="FF0000"/>
                <w:kern w:val="2"/>
                <w:sz w:val="22"/>
                <w:szCs w:val="22"/>
              </w:rPr>
            </w:pPr>
            <w:proofErr w:type="spellStart"/>
            <w:r w:rsidRPr="00DE219A">
              <w:rPr>
                <w:rFonts w:ascii="Tahoma" w:hAnsi="Tahoma" w:cs="Tahoma"/>
                <w:kern w:val="2"/>
                <w:sz w:val="22"/>
                <w:szCs w:val="22"/>
              </w:rPr>
              <w:t>Ind</w:t>
            </w:r>
            <w:r w:rsidRPr="00DE219A">
              <w:rPr>
                <w:rFonts w:ascii="Tahoma" w:hAnsi="Tahoma" w:cs="Tahoma"/>
                <w:kern w:val="2"/>
                <w:sz w:val="22"/>
                <w:szCs w:val="22"/>
                <w:vertAlign w:val="subscript"/>
              </w:rPr>
              <w:t>pradžia</w:t>
            </w:r>
            <w:proofErr w:type="spellEnd"/>
            <w:r w:rsidRPr="00DE219A">
              <w:rPr>
                <w:rFonts w:ascii="Tahoma" w:hAnsi="Tahoma" w:cs="Tahoma"/>
                <w:kern w:val="2"/>
                <w:sz w:val="22"/>
                <w:szCs w:val="22"/>
              </w:rPr>
              <w:t xml:space="preserve"> – laikotarpio pradžios datos (mėnesio) </w:t>
            </w:r>
            <w:r w:rsidR="00BD51CA">
              <w:rPr>
                <w:rFonts w:ascii="Tahoma" w:hAnsi="Tahoma" w:cs="Tahoma"/>
                <w:kern w:val="2"/>
                <w:sz w:val="22"/>
                <w:szCs w:val="22"/>
              </w:rPr>
              <w:t>(</w:t>
            </w:r>
            <w:sdt>
              <w:sdtPr>
                <w:rPr>
                  <w:rFonts w:ascii="Tahoma" w:hAnsi="Tahoma" w:cs="Tahoma"/>
                  <w:kern w:val="2"/>
                  <w:sz w:val="22"/>
                  <w:szCs w:val="22"/>
                </w:rPr>
                <w:id w:val="-54474080"/>
                <w:placeholder>
                  <w:docPart w:val="CCDFC95F764D40AC9982AFFBECAFFCA8"/>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EndPr/>
              <w:sdtContent>
                <w:r w:rsidR="00DB1A4E">
                  <w:rPr>
                    <w:rFonts w:ascii="Tahoma" w:hAnsi="Tahoma" w:cs="Tahoma"/>
                    <w:kern w:val="2"/>
                    <w:sz w:val="22"/>
                    <w:szCs w:val="22"/>
                  </w:rPr>
                  <w:t xml:space="preserve">Ūkio subjektams suteiktų paslaugų kainų </w:t>
                </w:r>
              </w:sdtContent>
            </w:sdt>
            <w:r w:rsidR="00BD51CA">
              <w:rPr>
                <w:rFonts w:ascii="Tahoma" w:hAnsi="Tahoma" w:cs="Tahoma"/>
                <w:kern w:val="2"/>
                <w:sz w:val="22"/>
                <w:szCs w:val="22"/>
              </w:rPr>
              <w:t>)</w:t>
            </w:r>
            <w:r w:rsidRPr="00DE219A">
              <w:rPr>
                <w:rFonts w:ascii="Tahoma" w:hAnsi="Tahoma" w:cs="Tahoma"/>
                <w:kern w:val="2"/>
                <w:sz w:val="22"/>
                <w:szCs w:val="22"/>
              </w:rPr>
              <w:t xml:space="preserve"> indeksas </w:t>
            </w:r>
            <w:r w:rsidRPr="00DE219A">
              <w:rPr>
                <w:rFonts w:ascii="Tahoma" w:hAnsi="Tahoma" w:cs="Tahoma"/>
                <w:color w:val="000000" w:themeColor="text1"/>
                <w:kern w:val="2"/>
                <w:sz w:val="22"/>
                <w:szCs w:val="22"/>
              </w:rPr>
              <w:t>(</w:t>
            </w:r>
            <w:sdt>
              <w:sdtPr>
                <w:rPr>
                  <w:rFonts w:ascii="Tahoma" w:hAnsi="Tahoma" w:cs="Tahoma"/>
                  <w:kern w:val="2"/>
                  <w:sz w:val="22"/>
                  <w:szCs w:val="22"/>
                </w:rPr>
                <w:id w:val="-144504398"/>
                <w:placeholder>
                  <w:docPart w:val="E2C1C019629542849AE6C222164E885B"/>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DB1A4E" w:rsidRPr="00DB1A4E">
                  <w:rPr>
                    <w:rFonts w:ascii="Tahoma" w:hAnsi="Tahoma" w:cs="Tahoma"/>
                    <w:kern w:val="2"/>
                    <w:sz w:val="22"/>
                    <w:szCs w:val="22"/>
                  </w:rPr>
                  <w:t>(„J63 Informacinių paslaugų veikla“</w:t>
                </w:r>
              </w:sdtContent>
            </w:sdt>
            <w:r w:rsidRPr="00DE219A">
              <w:rPr>
                <w:rFonts w:ascii="Tahoma" w:hAnsi="Tahoma" w:cs="Tahoma"/>
                <w:color w:val="000000" w:themeColor="text1"/>
                <w:kern w:val="2"/>
                <w:sz w:val="22"/>
                <w:szCs w:val="22"/>
              </w:rPr>
              <w:t>)</w:t>
            </w:r>
            <w:r w:rsidRPr="00DE219A">
              <w:rPr>
                <w:rFonts w:ascii="Tahoma" w:hAnsi="Tahoma" w:cs="Tahoma"/>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7AB1945" w14:textId="712B8957" w:rsidR="003B3511" w:rsidRPr="00DE219A" w:rsidRDefault="003B3511" w:rsidP="003B3511">
            <w:pPr>
              <w:jc w:val="both"/>
              <w:rPr>
                <w:rFonts w:ascii="Tahoma" w:hAnsi="Tahoma" w:cs="Tahoma"/>
                <w:color w:val="000000"/>
                <w:kern w:val="2"/>
                <w:sz w:val="22"/>
                <w:szCs w:val="22"/>
                <w:shd w:val="clear" w:color="auto" w:fill="FFFFFF"/>
              </w:rPr>
            </w:pPr>
            <w:r w:rsidRPr="00DE219A">
              <w:rPr>
                <w:rFonts w:ascii="Tahoma" w:hAnsi="Tahoma" w:cs="Tahoma"/>
                <w:color w:val="000000"/>
                <w:kern w:val="2"/>
                <w:sz w:val="22"/>
                <w:szCs w:val="22"/>
              </w:rPr>
              <w:t xml:space="preserve">5.3.3.7. </w:t>
            </w:r>
            <w:r w:rsidRPr="00DE219A">
              <w:rPr>
                <w:rFonts w:ascii="Tahoma" w:hAnsi="Tahoma" w:cs="Tahoma"/>
                <w:color w:val="000000"/>
                <w:kern w:val="2"/>
                <w:sz w:val="22"/>
                <w:szCs w:val="22"/>
                <w:shd w:val="clear" w:color="auto" w:fill="FFFFFF"/>
              </w:rPr>
              <w:t xml:space="preserve">Skaičiavimams indeksų reikšmės imamos </w:t>
            </w:r>
            <w:r w:rsidRPr="00DE219A">
              <w:rPr>
                <w:rFonts w:ascii="Tahoma" w:hAnsi="Tahoma" w:cs="Tahoma"/>
                <w:b/>
                <w:bCs/>
                <w:color w:val="FF0000"/>
                <w:kern w:val="2"/>
                <w:sz w:val="22"/>
                <w:szCs w:val="22"/>
                <w:shd w:val="clear" w:color="auto" w:fill="FFFFFF"/>
              </w:rPr>
              <w:t>keturių</w:t>
            </w:r>
            <w:r w:rsidRPr="00DE219A">
              <w:rPr>
                <w:rFonts w:ascii="Tahoma" w:hAnsi="Tahoma" w:cs="Tahoma"/>
                <w:color w:val="FF0000"/>
                <w:kern w:val="2"/>
                <w:sz w:val="22"/>
                <w:szCs w:val="22"/>
                <w:shd w:val="clear" w:color="auto" w:fill="FFFFFF"/>
              </w:rPr>
              <w:t xml:space="preserve"> </w:t>
            </w:r>
            <w:r w:rsidRPr="00DE219A">
              <w:rPr>
                <w:rFonts w:ascii="Tahoma" w:hAnsi="Tahoma" w:cs="Tahoma"/>
                <w:color w:val="000000"/>
                <w:kern w:val="2"/>
                <w:sz w:val="22"/>
                <w:szCs w:val="22"/>
                <w:shd w:val="clear" w:color="auto" w:fill="FFFFFF"/>
              </w:rPr>
              <w:t xml:space="preserve">skaitmenų po kablelio tikslumu. Apskaičiuotas pokytis (k) tolimesniems skaičiavimams naudojamas suapvalinus iki </w:t>
            </w:r>
            <w:r w:rsidRPr="00DE219A">
              <w:rPr>
                <w:rFonts w:ascii="Tahoma" w:hAnsi="Tahoma" w:cs="Tahoma"/>
                <w:b/>
                <w:bCs/>
                <w:color w:val="FF0000"/>
                <w:kern w:val="2"/>
                <w:sz w:val="22"/>
                <w:szCs w:val="22"/>
                <w:shd w:val="clear" w:color="auto" w:fill="FFFFFF"/>
              </w:rPr>
              <w:t>vieno</w:t>
            </w:r>
            <w:r w:rsidRPr="00DE219A">
              <w:rPr>
                <w:rFonts w:ascii="Tahoma" w:hAnsi="Tahoma" w:cs="Tahoma"/>
                <w:color w:val="4472C4"/>
                <w:kern w:val="2"/>
                <w:sz w:val="22"/>
                <w:szCs w:val="22"/>
                <w:shd w:val="clear" w:color="auto" w:fill="FFFFFF"/>
              </w:rPr>
              <w:t xml:space="preserve"> </w:t>
            </w:r>
            <w:r w:rsidRPr="00DE219A">
              <w:rPr>
                <w:rFonts w:ascii="Tahoma" w:hAnsi="Tahoma" w:cs="Tahoma"/>
                <w:color w:val="000000"/>
                <w:kern w:val="2"/>
                <w:sz w:val="22"/>
                <w:szCs w:val="22"/>
                <w:shd w:val="clear" w:color="auto" w:fill="FFFFFF"/>
              </w:rPr>
              <w:t>skaitmens po kablelio, o apskaičiuotas įkainis „a</w:t>
            </w:r>
            <w:r w:rsidRPr="00DE219A">
              <w:rPr>
                <w:rFonts w:ascii="Tahoma" w:hAnsi="Tahoma" w:cs="Tahoma"/>
                <w:color w:val="000000"/>
                <w:kern w:val="2"/>
                <w:sz w:val="22"/>
                <w:szCs w:val="22"/>
                <w:shd w:val="clear" w:color="auto" w:fill="FFFFFF"/>
                <w:vertAlign w:val="subscript"/>
              </w:rPr>
              <w:t>1</w:t>
            </w:r>
            <w:r w:rsidRPr="00DE219A">
              <w:rPr>
                <w:rFonts w:ascii="Tahoma" w:hAnsi="Tahoma" w:cs="Tahoma"/>
                <w:color w:val="000000"/>
                <w:kern w:val="2"/>
                <w:sz w:val="22"/>
                <w:szCs w:val="22"/>
                <w:shd w:val="clear" w:color="auto" w:fill="FFFFFF"/>
              </w:rPr>
              <w:t xml:space="preserve">“ suapvalinamas iki </w:t>
            </w:r>
            <w:r w:rsidRPr="00DE219A">
              <w:rPr>
                <w:rFonts w:ascii="Tahoma" w:hAnsi="Tahoma" w:cs="Tahoma"/>
                <w:b/>
                <w:bCs/>
                <w:color w:val="FF0000"/>
                <w:kern w:val="2"/>
                <w:sz w:val="22"/>
                <w:szCs w:val="22"/>
                <w:shd w:val="clear" w:color="auto" w:fill="FFFFFF"/>
              </w:rPr>
              <w:t>dviejų</w:t>
            </w:r>
            <w:r w:rsidRPr="00DE219A">
              <w:rPr>
                <w:rFonts w:ascii="Tahoma" w:hAnsi="Tahoma" w:cs="Tahoma"/>
                <w:b/>
                <w:bCs/>
                <w:color w:val="000000"/>
                <w:kern w:val="2"/>
                <w:sz w:val="22"/>
                <w:szCs w:val="22"/>
                <w:shd w:val="clear" w:color="auto" w:fill="FFFFFF"/>
              </w:rPr>
              <w:t xml:space="preserve"> </w:t>
            </w:r>
            <w:r w:rsidRPr="00DE219A">
              <w:rPr>
                <w:rFonts w:ascii="Tahoma" w:hAnsi="Tahoma" w:cs="Tahoma"/>
                <w:color w:val="000000"/>
                <w:kern w:val="2"/>
                <w:sz w:val="22"/>
                <w:szCs w:val="22"/>
                <w:shd w:val="clear" w:color="auto" w:fill="FFFFFF"/>
              </w:rPr>
              <w:t>skaitmenų po kablelio.</w:t>
            </w:r>
          </w:p>
          <w:p w14:paraId="79F5538A" w14:textId="6BD687A0"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kern w:val="2"/>
                <w:sz w:val="22"/>
                <w:szCs w:val="22"/>
                <w:shd w:val="clear" w:color="auto" w:fill="FFFFFF"/>
              </w:rPr>
              <w:t xml:space="preserve">5.3.3.8. Šalis, </w:t>
            </w:r>
            <w:r w:rsidRPr="00DE219A">
              <w:rPr>
                <w:rFonts w:ascii="Tahoma" w:hAnsi="Tahoma" w:cs="Tahoma"/>
                <w:color w:val="000000" w:themeColor="text1"/>
                <w:kern w:val="2"/>
                <w:sz w:val="22"/>
                <w:szCs w:val="22"/>
                <w:shd w:val="clear" w:color="auto" w:fill="FFFFFF"/>
              </w:rPr>
              <w:t xml:space="preserve">siekianti Sutarties kainos / įkainių peržiūros, privalo raštu kreiptis į kitą Šalį ir prašyme pateikti visą reikalingą informaciją: Sutarties pavadinimą, numerį, datą, neperduotų ir neapmokėtų </w:t>
            </w:r>
            <w:r w:rsidR="005E6720" w:rsidRPr="005E6720">
              <w:rPr>
                <w:rFonts w:ascii="Tahoma" w:hAnsi="Tahoma" w:cs="Tahoma"/>
                <w:color w:val="000000" w:themeColor="text1"/>
                <w:kern w:val="2"/>
                <w:sz w:val="22"/>
                <w:szCs w:val="22"/>
                <w:shd w:val="clear" w:color="auto" w:fill="FFFFFF"/>
              </w:rPr>
              <w:t xml:space="preserve">Licencijų </w:t>
            </w:r>
            <w:r w:rsidRPr="00DE219A">
              <w:rPr>
                <w:rFonts w:ascii="Tahoma" w:hAnsi="Tahoma" w:cs="Tahoma"/>
                <w:color w:val="000000" w:themeColor="text1"/>
                <w:kern w:val="2"/>
                <w:sz w:val="22"/>
                <w:szCs w:val="22"/>
                <w:shd w:val="clear" w:color="auto" w:fill="FFFFFF"/>
              </w:rPr>
              <w:t xml:space="preserve">sąrašą su kiekiais, Indekso reikšmes su nuorodomis į viešus šaltinius Valstybės duomenų agentūros Oficialiosios statistikos portale arba </w:t>
            </w:r>
            <w:r w:rsidRPr="00DE219A">
              <w:rPr>
                <w:rFonts w:ascii="Tahoma" w:hAnsi="Tahoma" w:cs="Tahoma"/>
                <w:color w:val="000000" w:themeColor="text1"/>
                <w:kern w:val="2"/>
                <w:sz w:val="22"/>
                <w:szCs w:val="22"/>
                <w:bdr w:val="none" w:sz="0" w:space="0" w:color="auto" w:frame="1"/>
              </w:rPr>
              <w:t>kitus oficialius šaltinių duomenis</w:t>
            </w:r>
            <w:r w:rsidRPr="00DE219A">
              <w:rPr>
                <w:rFonts w:ascii="Tahoma" w:hAnsi="Tahoma" w:cs="Tahoma"/>
                <w:color w:val="000000" w:themeColor="text1"/>
                <w:kern w:val="2"/>
                <w:sz w:val="22"/>
                <w:szCs w:val="22"/>
                <w:shd w:val="clear" w:color="auto" w:fill="FFFFFF"/>
              </w:rPr>
              <w:t xml:space="preserve">, kita svarbi informacija įrodanti tiesioginę įtaką Sutarties vykdymui ir </w:t>
            </w:r>
            <w:r w:rsidR="005E6720" w:rsidRPr="005E6720">
              <w:rPr>
                <w:rFonts w:ascii="Tahoma" w:hAnsi="Tahoma" w:cs="Tahoma"/>
                <w:color w:val="000000" w:themeColor="text1"/>
                <w:kern w:val="2"/>
                <w:sz w:val="22"/>
                <w:szCs w:val="22"/>
                <w:shd w:val="clear" w:color="auto" w:fill="FFFFFF"/>
              </w:rPr>
              <w:t xml:space="preserve">Licencijų </w:t>
            </w:r>
            <w:r w:rsidRPr="00DE219A">
              <w:rPr>
                <w:rFonts w:ascii="Tahoma" w:hAnsi="Tahoma" w:cs="Tahoma"/>
                <w:color w:val="000000" w:themeColor="text1"/>
                <w:kern w:val="2"/>
                <w:sz w:val="22"/>
                <w:szCs w:val="22"/>
                <w:shd w:val="clear" w:color="auto" w:fill="FFFFFF"/>
              </w:rPr>
              <w:t>kainos didėjimui ar mažėjimui. Prašyme Šalis neturi teisės nurodyti kito Indekso ar prašyti perskaičiavimo pagal kitą Indeksą nei nurodytas šioje procedūroje.</w:t>
            </w:r>
          </w:p>
          <w:p w14:paraId="5392CF7D" w14:textId="6B54998D" w:rsidR="003B3511" w:rsidRPr="00DE219A" w:rsidRDefault="003B3511" w:rsidP="003B3511">
            <w:pPr>
              <w:jc w:val="both"/>
              <w:rPr>
                <w:rFonts w:ascii="Tahoma" w:hAnsi="Tahoma" w:cs="Tahoma"/>
                <w:color w:val="000000" w:themeColor="text1"/>
                <w:kern w:val="2"/>
                <w:sz w:val="22"/>
                <w:szCs w:val="22"/>
                <w:shd w:val="clear" w:color="auto" w:fill="FFFFFF"/>
              </w:rPr>
            </w:pPr>
            <w:r w:rsidRPr="00DE219A">
              <w:rPr>
                <w:rFonts w:ascii="Tahoma" w:hAnsi="Tahoma" w:cs="Tahoma"/>
                <w:color w:val="000000" w:themeColor="text1"/>
                <w:kern w:val="2"/>
                <w:sz w:val="22"/>
                <w:szCs w:val="22"/>
                <w:shd w:val="clear" w:color="auto" w:fill="FFFFFF"/>
              </w:rPr>
              <w:t>5</w:t>
            </w:r>
            <w:r w:rsidRPr="00DE219A">
              <w:rPr>
                <w:rFonts w:ascii="Tahoma" w:hAnsi="Tahoma" w:cs="Tahoma"/>
                <w:color w:val="000000" w:themeColor="text1"/>
                <w:kern w:val="2"/>
                <w:sz w:val="22"/>
                <w:szCs w:val="22"/>
              </w:rPr>
              <w:t xml:space="preserve">.3.3.9. </w:t>
            </w:r>
            <w:r w:rsidRPr="00DE219A">
              <w:rPr>
                <w:rFonts w:ascii="Tahoma" w:hAnsi="Tahoma" w:cs="Tahoma"/>
                <w:color w:val="000000" w:themeColor="text1"/>
                <w:kern w:val="2"/>
                <w:sz w:val="22"/>
                <w:szCs w:val="22"/>
                <w:shd w:val="clear" w:color="auto" w:fill="FFFFFF"/>
              </w:rPr>
              <w:t>Susitarimas turi būti sudarytas per 20 darbo dienų nuo Šalies pateikto tinkamo prašymo perskaičiuoti S</w:t>
            </w:r>
            <w:r w:rsidRPr="00DE219A">
              <w:rPr>
                <w:rFonts w:ascii="Tahoma" w:hAnsi="Tahoma" w:cs="Tahoma"/>
                <w:color w:val="000000" w:themeColor="text1"/>
                <w:kern w:val="2"/>
                <w:sz w:val="22"/>
                <w:szCs w:val="22"/>
              </w:rPr>
              <w:t xml:space="preserve">utarties </w:t>
            </w:r>
            <w:r w:rsidRPr="00DE219A">
              <w:rPr>
                <w:rFonts w:ascii="Tahoma" w:hAnsi="Tahoma" w:cs="Tahoma"/>
                <w:color w:val="000000" w:themeColor="text1"/>
                <w:kern w:val="2"/>
                <w:sz w:val="22"/>
                <w:szCs w:val="22"/>
                <w:shd w:val="clear" w:color="auto" w:fill="FFFFFF"/>
              </w:rPr>
              <w:t>kainą / įkainius gavimo dienos.</w:t>
            </w:r>
          </w:p>
          <w:p w14:paraId="437510F3" w14:textId="2257C9AA" w:rsidR="003B3511" w:rsidRPr="00DE219A" w:rsidRDefault="003B3511" w:rsidP="003B3511">
            <w:pPr>
              <w:jc w:val="both"/>
              <w:rPr>
                <w:rFonts w:ascii="Tahoma" w:hAnsi="Tahoma" w:cs="Tahoma"/>
                <w:kern w:val="2"/>
                <w:sz w:val="22"/>
                <w:szCs w:val="22"/>
              </w:rPr>
            </w:pPr>
            <w:r w:rsidRPr="00DE219A">
              <w:rPr>
                <w:rFonts w:ascii="Tahoma" w:hAnsi="Tahoma" w:cs="Tahoma"/>
                <w:color w:val="000000" w:themeColor="text1"/>
                <w:kern w:val="2"/>
                <w:sz w:val="22"/>
                <w:szCs w:val="22"/>
                <w:shd w:val="clear" w:color="auto" w:fill="FFFFFF"/>
              </w:rPr>
              <w:t xml:space="preserve">5.3.3.10. </w:t>
            </w:r>
            <w:r w:rsidRPr="00DE219A">
              <w:rPr>
                <w:rFonts w:ascii="Tahoma" w:hAnsi="Tahoma" w:cs="Tahoma"/>
                <w:color w:val="000000" w:themeColor="text1"/>
                <w:kern w:val="2"/>
                <w:sz w:val="22"/>
                <w:szCs w:val="22"/>
                <w:bdr w:val="none" w:sz="0" w:space="0" w:color="auto" w:frame="1"/>
              </w:rPr>
              <w:t>Susitarimu Šalys neturi teisės keisti procedūroje nurodytos tvarkos ar kitų Sutarties nuostatų, išskyrus, jei keitimas atliekamas pagal VPĮ nuostatas.</w:t>
            </w:r>
          </w:p>
        </w:tc>
      </w:tr>
      <w:permEnd w:id="1736450732"/>
      <w:tr w:rsidR="003B3511" w:rsidRPr="00DE219A" w14:paraId="314106BE" w14:textId="77777777" w:rsidTr="000E3C1C">
        <w:trPr>
          <w:trHeight w:val="300"/>
        </w:trPr>
        <w:tc>
          <w:tcPr>
            <w:tcW w:w="2717" w:type="dxa"/>
            <w:gridSpan w:val="2"/>
            <w:vAlign w:val="center"/>
          </w:tcPr>
          <w:p w14:paraId="3FAACB5F"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lastRenderedPageBreak/>
              <w:t xml:space="preserve">5.4. Sutarties kainos / įkainių apskaičiavimas taikant </w:t>
            </w:r>
            <w:r w:rsidRPr="00DE219A">
              <w:rPr>
                <w:rFonts w:ascii="Tahoma" w:hAnsi="Tahoma" w:cs="Tahoma"/>
                <w:b/>
                <w:bCs/>
                <w:kern w:val="2"/>
                <w:sz w:val="22"/>
                <w:szCs w:val="22"/>
                <w:u w:val="single"/>
              </w:rPr>
              <w:t>kiekio (apimties)</w:t>
            </w:r>
            <w:r w:rsidRPr="00DE219A">
              <w:rPr>
                <w:rFonts w:ascii="Tahoma" w:hAnsi="Tahoma" w:cs="Tahoma"/>
                <w:b/>
                <w:bCs/>
                <w:kern w:val="2"/>
                <w:sz w:val="22"/>
                <w:szCs w:val="22"/>
              </w:rPr>
              <w:t xml:space="preserve"> keitimo taisykles</w:t>
            </w:r>
          </w:p>
        </w:tc>
        <w:tc>
          <w:tcPr>
            <w:tcW w:w="7063" w:type="dxa"/>
            <w:gridSpan w:val="6"/>
            <w:vAlign w:val="center"/>
          </w:tcPr>
          <w:p w14:paraId="1648E0F8" w14:textId="77777777" w:rsidR="003B3511" w:rsidRPr="00DE219A" w:rsidRDefault="003B3511" w:rsidP="003B3511">
            <w:pPr>
              <w:jc w:val="both"/>
              <w:rPr>
                <w:rFonts w:ascii="Tahoma" w:hAnsi="Tahoma" w:cs="Tahoma"/>
                <w:kern w:val="2"/>
                <w:sz w:val="22"/>
                <w:szCs w:val="22"/>
              </w:rPr>
            </w:pPr>
            <w:permStart w:id="2002073739" w:edGrp="everyone"/>
            <w:r w:rsidRPr="00DE219A">
              <w:rPr>
                <w:rFonts w:ascii="Tahoma" w:hAnsi="Tahoma" w:cs="Tahoma"/>
                <w:kern w:val="2"/>
                <w:sz w:val="22"/>
                <w:szCs w:val="22"/>
              </w:rPr>
              <w:t>Netaikoma</w:t>
            </w:r>
          </w:p>
          <w:permEnd w:id="2002073739"/>
          <w:p w14:paraId="1B9B560E" w14:textId="61D3C72E" w:rsidR="003B3511" w:rsidRPr="00DE219A" w:rsidRDefault="003B3511" w:rsidP="003B3511">
            <w:pPr>
              <w:jc w:val="both"/>
              <w:rPr>
                <w:rFonts w:ascii="Tahoma" w:hAnsi="Tahoma" w:cs="Tahoma"/>
                <w:kern w:val="2"/>
                <w:sz w:val="22"/>
                <w:szCs w:val="22"/>
              </w:rPr>
            </w:pPr>
          </w:p>
        </w:tc>
      </w:tr>
      <w:tr w:rsidR="003B3511" w:rsidRPr="00DE219A" w14:paraId="5A690824" w14:textId="77777777" w:rsidTr="000E3C1C">
        <w:trPr>
          <w:trHeight w:val="300"/>
        </w:trPr>
        <w:tc>
          <w:tcPr>
            <w:tcW w:w="2717" w:type="dxa"/>
            <w:gridSpan w:val="2"/>
            <w:vAlign w:val="center"/>
          </w:tcPr>
          <w:p w14:paraId="26AC6E95"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5.5. Atsiskaitymo su Tiekėju terminas ir tvarka</w:t>
            </w:r>
          </w:p>
        </w:tc>
        <w:tc>
          <w:tcPr>
            <w:tcW w:w="7063" w:type="dxa"/>
            <w:gridSpan w:val="6"/>
            <w:vAlign w:val="center"/>
          </w:tcPr>
          <w:p w14:paraId="33990E6A" w14:textId="2545561D" w:rsidR="003B3511" w:rsidRPr="00DE219A" w:rsidRDefault="003B3511" w:rsidP="003B3511">
            <w:pPr>
              <w:jc w:val="both"/>
              <w:rPr>
                <w:rFonts w:ascii="Tahoma" w:hAnsi="Tahoma" w:cs="Tahoma"/>
                <w:color w:val="4472C4"/>
                <w:kern w:val="2"/>
                <w:sz w:val="22"/>
                <w:szCs w:val="22"/>
                <w:shd w:val="clear" w:color="auto" w:fill="FFFFFF"/>
              </w:rPr>
            </w:pPr>
            <w:r w:rsidRPr="00DE219A">
              <w:rPr>
                <w:rFonts w:ascii="Tahoma" w:hAnsi="Tahoma" w:cs="Tahoma"/>
                <w:kern w:val="2"/>
                <w:sz w:val="22"/>
                <w:szCs w:val="22"/>
              </w:rPr>
              <w:t xml:space="preserve">Pirkėjas atsiskaito su Tiekėju ne vėliau kaip per </w:t>
            </w:r>
            <w:sdt>
              <w:sdtPr>
                <w:rPr>
                  <w:rFonts w:ascii="Tahoma" w:hAnsi="Tahoma" w:cs="Tahoma"/>
                  <w:b/>
                  <w:bCs/>
                  <w:kern w:val="2"/>
                  <w:sz w:val="22"/>
                  <w:szCs w:val="22"/>
                </w:rPr>
                <w:id w:val="999319328"/>
                <w:placeholder>
                  <w:docPart w:val="AEDF922B8EA2430B8ABE0EDB55676862"/>
                </w:placeholder>
                <w:comboBox>
                  <w:listItem w:value="Choose an item."/>
                  <w:listItem w:displayText="30 kalendorinių dienų" w:value="30 kalendorinių dienų"/>
                  <w:listItem w:displayText="60 kalendorinių dienų" w:value="60 kalendorinių dienų"/>
                  <w:listItem w:displayText="5 kalendorines dienas" w:value="5 kalendorines dienas"/>
                </w:comboBox>
              </w:sdtPr>
              <w:sdtEndPr/>
              <w:sdtContent>
                <w:r w:rsidR="00B658BA" w:rsidRPr="00B658BA">
                  <w:rPr>
                    <w:rFonts w:ascii="Tahoma" w:hAnsi="Tahoma" w:cs="Tahoma"/>
                    <w:b/>
                    <w:bCs/>
                    <w:kern w:val="2"/>
                    <w:sz w:val="22"/>
                    <w:szCs w:val="22"/>
                  </w:rPr>
                  <w:t>30 kalendorinių dienų</w:t>
                </w:r>
              </w:sdtContent>
            </w:sdt>
            <w:r w:rsidRPr="00DE219A">
              <w:rPr>
                <w:rFonts w:ascii="Tahoma" w:hAnsi="Tahoma" w:cs="Tahoma"/>
                <w:kern w:val="2"/>
                <w:sz w:val="22"/>
                <w:szCs w:val="22"/>
              </w:rPr>
              <w:t xml:space="preserve"> nuo Sąskaitos gavimo dienos.</w:t>
            </w:r>
            <w:r w:rsidRPr="00DE219A">
              <w:rPr>
                <w:rFonts w:ascii="Tahoma" w:hAnsi="Tahoma" w:cs="Tahoma"/>
                <w:color w:val="000000"/>
                <w:kern w:val="2"/>
                <w:sz w:val="22"/>
                <w:szCs w:val="22"/>
                <w:shd w:val="clear" w:color="auto" w:fill="FFFFFF"/>
              </w:rPr>
              <w:t xml:space="preserve"> Apmokėjimo sąlygos</w:t>
            </w:r>
            <w:r w:rsidRPr="00DE219A">
              <w:rPr>
                <w:rFonts w:ascii="Tahoma" w:hAnsi="Tahoma" w:cs="Tahoma"/>
                <w:color w:val="4472C4"/>
                <w:kern w:val="2"/>
                <w:sz w:val="22"/>
                <w:szCs w:val="22"/>
                <w:shd w:val="clear" w:color="auto" w:fill="FFFFFF"/>
              </w:rPr>
              <w:t>:</w:t>
            </w:r>
          </w:p>
          <w:p w14:paraId="77DDEF67" w14:textId="039F6E15" w:rsidR="003B3511" w:rsidRDefault="00351750" w:rsidP="003B3511">
            <w:pPr>
              <w:jc w:val="both"/>
              <w:rPr>
                <w:rFonts w:ascii="Tahoma" w:hAnsi="Tahoma" w:cs="Tahoma"/>
                <w:color w:val="4472C4"/>
                <w:kern w:val="2"/>
                <w:sz w:val="22"/>
                <w:szCs w:val="22"/>
                <w:shd w:val="clear" w:color="auto" w:fill="FFFFFF"/>
              </w:rPr>
            </w:pPr>
            <w:sdt>
              <w:sdtPr>
                <w:rPr>
                  <w:rFonts w:ascii="Tahoma" w:hAnsi="Tahoma" w:cs="Tahoma"/>
                  <w:color w:val="4472C4"/>
                  <w:kern w:val="2"/>
                  <w:sz w:val="22"/>
                  <w:szCs w:val="22"/>
                  <w:shd w:val="clear" w:color="auto" w:fill="FFFFFF"/>
                </w:rPr>
                <w:id w:val="-560250861"/>
                <w:placeholder>
                  <w:docPart w:val="047D86BC78DA41DEB6867A12E95BDCBC"/>
                </w:placeholder>
                <w:comboBox>
                  <w:listItem w:value="Choose an item."/>
                  <w:listItem w:displayText="įvykdžius visus sutartinius įsipareigojimus, sumokama visa Sutarties kaina." w:value="įvykdžius visus sutartinius įsipareigojimus, sumokama visa Sutarties kaina."/>
                  <w:listItem w:displayText="įvykdžius užsakymą, mokama už konkretų kiekį / apimtį pagal nustatytus įkainius." w:value="įvykdžius užsakymą, mokama už konkretų kiekį / apimtį pagal nustatytus įkainius."/>
                  <w:listItem w:displayText="už įvykdytus užsakymus mokama kartą per mėnesį." w:value="už įvykdytus užsakymus mokama kartą per mėnesį."/>
                  <w:listItem w:displayText="kita (nurodyti, jei taikomas avansas ir pan.)." w:value="kita (nurodyti, jei taikomas avansas ir pan.)."/>
                  <w:listItem w:displayText="laiku pristatytos/aktyvuotos Licencijos." w:value="laiku pristatytos/aktyvuotos Licencijos."/>
                </w:comboBox>
              </w:sdtPr>
              <w:sdtEndPr/>
              <w:sdtContent>
                <w:permStart w:id="1427393115" w:edGrp="everyone"/>
                <w:r w:rsidR="00DB1A4E">
                  <w:rPr>
                    <w:rFonts w:ascii="Tahoma" w:hAnsi="Tahoma" w:cs="Tahoma"/>
                    <w:color w:val="4472C4"/>
                    <w:kern w:val="2"/>
                    <w:sz w:val="22"/>
                    <w:szCs w:val="22"/>
                    <w:shd w:val="clear" w:color="auto" w:fill="FFFFFF"/>
                  </w:rPr>
                  <w:t>laiku pristatytų/aktyvuotų, įdiegtų ir sukonfigūruotų Licencijų.</w:t>
                </w:r>
                <w:permEnd w:id="1427393115"/>
              </w:sdtContent>
            </w:sdt>
          </w:p>
          <w:p w14:paraId="525D282C" w14:textId="77777777" w:rsidR="00093617" w:rsidRDefault="00093617" w:rsidP="003B3511">
            <w:pPr>
              <w:jc w:val="both"/>
              <w:rPr>
                <w:rFonts w:ascii="Tahoma" w:hAnsi="Tahoma" w:cs="Tahoma"/>
                <w:color w:val="4472C4"/>
                <w:kern w:val="2"/>
                <w:sz w:val="22"/>
                <w:szCs w:val="22"/>
                <w:shd w:val="clear" w:color="auto" w:fill="FFFFFF"/>
              </w:rPr>
            </w:pPr>
          </w:p>
          <w:p w14:paraId="0B6FC86F" w14:textId="223C9AE2" w:rsidR="00B658BA" w:rsidRPr="00DE219A" w:rsidRDefault="00093617" w:rsidP="00093617">
            <w:pPr>
              <w:jc w:val="both"/>
              <w:rPr>
                <w:rFonts w:ascii="Tahoma" w:hAnsi="Tahoma" w:cs="Tahoma"/>
                <w:color w:val="000000"/>
                <w:kern w:val="2"/>
                <w:sz w:val="22"/>
                <w:szCs w:val="22"/>
                <w:shd w:val="clear" w:color="auto" w:fill="FFFFFF"/>
              </w:rPr>
            </w:pPr>
            <w:permStart w:id="1568098337" w:edGrp="everyone"/>
            <w:r w:rsidRPr="00F72381">
              <w:rPr>
                <w:rFonts w:ascii="Tahoma" w:hAnsi="Tahoma" w:cs="Tahoma"/>
                <w:color w:val="000000"/>
                <w:kern w:val="2"/>
                <w:sz w:val="22"/>
                <w:szCs w:val="22"/>
                <w:shd w:val="clear" w:color="auto" w:fill="FFFFFF"/>
              </w:rPr>
              <w:t xml:space="preserve">Šiame Sutarties punkte nurodyti mokėjimų terminai, susieti su finansavimu, gaunamu iš trečiųjų šalių, gali būti pratęsti atskiru raštišku </w:t>
            </w:r>
            <w:r w:rsidRPr="00F72381">
              <w:rPr>
                <w:rFonts w:ascii="Tahoma" w:hAnsi="Tahoma" w:cs="Tahoma"/>
                <w:color w:val="000000"/>
                <w:kern w:val="2"/>
                <w:sz w:val="22"/>
                <w:szCs w:val="22"/>
                <w:shd w:val="clear" w:color="auto" w:fill="FFFFFF"/>
              </w:rPr>
              <w:lastRenderedPageBreak/>
              <w:t>Šalių susitarimu, tačiau bet kokiu atveju šie terminai negali viršyti 60 kalendorinių dienų</w:t>
            </w:r>
            <w:r>
              <w:rPr>
                <w:rFonts w:ascii="Tahoma" w:hAnsi="Tahoma" w:cs="Tahoma"/>
                <w:color w:val="000000"/>
                <w:kern w:val="2"/>
                <w:sz w:val="22"/>
                <w:szCs w:val="22"/>
                <w:shd w:val="clear" w:color="auto" w:fill="FFFFFF"/>
              </w:rPr>
              <w:t>.</w:t>
            </w:r>
            <w:permEnd w:id="1568098337"/>
          </w:p>
        </w:tc>
      </w:tr>
      <w:tr w:rsidR="003B3511" w:rsidRPr="00DE219A" w14:paraId="5CD2799C" w14:textId="77777777" w:rsidTr="000E3C1C">
        <w:trPr>
          <w:trHeight w:val="300"/>
        </w:trPr>
        <w:tc>
          <w:tcPr>
            <w:tcW w:w="2717" w:type="dxa"/>
            <w:gridSpan w:val="2"/>
            <w:vAlign w:val="center"/>
          </w:tcPr>
          <w:p w14:paraId="0A6A214D"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lastRenderedPageBreak/>
              <w:t>5.6. Avansas</w:t>
            </w:r>
          </w:p>
        </w:tc>
        <w:tc>
          <w:tcPr>
            <w:tcW w:w="7063" w:type="dxa"/>
            <w:gridSpan w:val="6"/>
            <w:vAlign w:val="center"/>
          </w:tcPr>
          <w:p w14:paraId="248C40BF" w14:textId="77777777" w:rsidR="003B3511" w:rsidRPr="00DE219A" w:rsidRDefault="003B3511" w:rsidP="003B3511">
            <w:pPr>
              <w:jc w:val="both"/>
              <w:rPr>
                <w:rFonts w:ascii="Tahoma" w:hAnsi="Tahoma" w:cs="Tahoma"/>
                <w:kern w:val="2"/>
                <w:sz w:val="22"/>
                <w:szCs w:val="22"/>
              </w:rPr>
            </w:pPr>
            <w:permStart w:id="566251922" w:edGrp="everyone"/>
            <w:r w:rsidRPr="00DE219A">
              <w:rPr>
                <w:rFonts w:ascii="Tahoma" w:hAnsi="Tahoma" w:cs="Tahoma"/>
                <w:kern w:val="2"/>
                <w:sz w:val="22"/>
                <w:szCs w:val="22"/>
              </w:rPr>
              <w:t>Netaikoma</w:t>
            </w:r>
          </w:p>
          <w:permEnd w:id="566251922"/>
          <w:p w14:paraId="5EFAF694" w14:textId="164ECC69" w:rsidR="003B3511" w:rsidRPr="00DE219A" w:rsidRDefault="003B3511" w:rsidP="003B3511">
            <w:pPr>
              <w:jc w:val="both"/>
              <w:rPr>
                <w:rFonts w:ascii="Tahoma" w:hAnsi="Tahoma" w:cs="Tahoma"/>
                <w:color w:val="000000"/>
                <w:kern w:val="2"/>
                <w:sz w:val="22"/>
                <w:szCs w:val="22"/>
                <w:shd w:val="clear" w:color="auto" w:fill="FFFFFF"/>
              </w:rPr>
            </w:pPr>
          </w:p>
        </w:tc>
      </w:tr>
      <w:tr w:rsidR="003B3511" w:rsidRPr="00DE219A" w14:paraId="5D2E8B8B" w14:textId="77777777" w:rsidTr="000E3C1C">
        <w:trPr>
          <w:trHeight w:val="300"/>
        </w:trPr>
        <w:tc>
          <w:tcPr>
            <w:tcW w:w="2717" w:type="dxa"/>
            <w:gridSpan w:val="2"/>
            <w:vAlign w:val="center"/>
          </w:tcPr>
          <w:p w14:paraId="11903A74"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5.7. Avanso užtikrinimas</w:t>
            </w:r>
          </w:p>
        </w:tc>
        <w:tc>
          <w:tcPr>
            <w:tcW w:w="7063" w:type="dxa"/>
            <w:gridSpan w:val="6"/>
            <w:vAlign w:val="center"/>
          </w:tcPr>
          <w:p w14:paraId="2AF391D6" w14:textId="12DA3403" w:rsidR="003B3511" w:rsidRPr="00DE219A" w:rsidRDefault="003B3511" w:rsidP="003B3511">
            <w:pPr>
              <w:jc w:val="both"/>
              <w:rPr>
                <w:rFonts w:ascii="Tahoma" w:hAnsi="Tahoma" w:cs="Tahoma"/>
                <w:kern w:val="2"/>
                <w:sz w:val="22"/>
                <w:szCs w:val="22"/>
              </w:rPr>
            </w:pPr>
            <w:permStart w:id="898708938" w:edGrp="everyone"/>
            <w:r w:rsidRPr="00DE219A">
              <w:rPr>
                <w:rFonts w:ascii="Tahoma" w:hAnsi="Tahoma" w:cs="Tahoma"/>
                <w:kern w:val="2"/>
                <w:sz w:val="22"/>
                <w:szCs w:val="22"/>
              </w:rPr>
              <w:t>Netaikoma</w:t>
            </w:r>
            <w:r w:rsidRPr="00DE219A">
              <w:rPr>
                <w:rFonts w:ascii="Tahoma" w:hAnsi="Tahoma" w:cs="Tahoma"/>
                <w:color w:val="000000"/>
                <w:kern w:val="2"/>
                <w:sz w:val="22"/>
                <w:szCs w:val="22"/>
                <w:shd w:val="clear" w:color="auto" w:fill="FFFFFF"/>
              </w:rPr>
              <w:t xml:space="preserve"> </w:t>
            </w:r>
            <w:permEnd w:id="898708938"/>
          </w:p>
        </w:tc>
      </w:tr>
      <w:tr w:rsidR="003B3511" w:rsidRPr="00DE219A" w14:paraId="325F61E3" w14:textId="77777777" w:rsidTr="000E3C1C">
        <w:trPr>
          <w:trHeight w:val="300"/>
        </w:trPr>
        <w:tc>
          <w:tcPr>
            <w:tcW w:w="9780" w:type="dxa"/>
            <w:gridSpan w:val="8"/>
          </w:tcPr>
          <w:p w14:paraId="5DAC344D" w14:textId="4E3D5A88" w:rsidR="003B3511" w:rsidRPr="00DE219A" w:rsidRDefault="003B3511" w:rsidP="000E3C1C">
            <w:pPr>
              <w:jc w:val="center"/>
              <w:rPr>
                <w:rFonts w:ascii="Tahoma" w:hAnsi="Tahoma" w:cs="Tahoma"/>
                <w:b/>
                <w:bCs/>
                <w:kern w:val="2"/>
                <w:sz w:val="22"/>
                <w:szCs w:val="22"/>
              </w:rPr>
            </w:pPr>
            <w:r w:rsidRPr="00DE219A">
              <w:rPr>
                <w:rFonts w:ascii="Tahoma" w:hAnsi="Tahoma" w:cs="Tahoma"/>
                <w:b/>
                <w:bCs/>
                <w:kern w:val="2"/>
                <w:sz w:val="22"/>
                <w:szCs w:val="22"/>
              </w:rPr>
              <w:t xml:space="preserve">6. </w:t>
            </w:r>
            <w:r w:rsidR="000E3C1C">
              <w:rPr>
                <w:rFonts w:ascii="Tahoma" w:hAnsi="Tahoma" w:cs="Tahoma"/>
                <w:b/>
                <w:bCs/>
                <w:kern w:val="2"/>
                <w:sz w:val="22"/>
                <w:szCs w:val="22"/>
              </w:rPr>
              <w:t>LICENCIJŲ</w:t>
            </w:r>
            <w:r w:rsidR="000E3C1C" w:rsidRPr="00DE219A">
              <w:rPr>
                <w:rFonts w:ascii="Tahoma" w:hAnsi="Tahoma" w:cs="Tahoma"/>
                <w:b/>
                <w:bCs/>
                <w:kern w:val="2"/>
                <w:sz w:val="22"/>
                <w:szCs w:val="22"/>
              </w:rPr>
              <w:t xml:space="preserve"> </w:t>
            </w:r>
            <w:r w:rsidRPr="00DE219A">
              <w:rPr>
                <w:rFonts w:ascii="Tahoma" w:hAnsi="Tahoma" w:cs="Tahoma"/>
                <w:b/>
                <w:bCs/>
                <w:kern w:val="2"/>
                <w:sz w:val="22"/>
                <w:szCs w:val="22"/>
              </w:rPr>
              <w:t>KOKYBĖ IR GARANTINIAI ĮSIPAREIGOJIMAI</w:t>
            </w:r>
          </w:p>
        </w:tc>
      </w:tr>
      <w:tr w:rsidR="003B3511" w:rsidRPr="00DE219A" w14:paraId="243F1274" w14:textId="77777777" w:rsidTr="000E3C1C">
        <w:trPr>
          <w:trHeight w:val="300"/>
        </w:trPr>
        <w:tc>
          <w:tcPr>
            <w:tcW w:w="2717" w:type="dxa"/>
            <w:gridSpan w:val="2"/>
            <w:vAlign w:val="center"/>
          </w:tcPr>
          <w:p w14:paraId="103B1B3B"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6.1. Garantinis terminas</w:t>
            </w:r>
          </w:p>
        </w:tc>
        <w:tc>
          <w:tcPr>
            <w:tcW w:w="7063" w:type="dxa"/>
            <w:gridSpan w:val="6"/>
          </w:tcPr>
          <w:p w14:paraId="46907123" w14:textId="3A86BEEE" w:rsidR="003B3511" w:rsidRDefault="00F0764F" w:rsidP="003B3511">
            <w:pPr>
              <w:jc w:val="both"/>
              <w:rPr>
                <w:rFonts w:ascii="Tahoma" w:hAnsi="Tahoma" w:cs="Tahoma"/>
                <w:kern w:val="2"/>
                <w:sz w:val="22"/>
                <w:szCs w:val="22"/>
              </w:rPr>
            </w:pPr>
            <w:permStart w:id="109729550" w:edGrp="everyone"/>
            <w:r>
              <w:rPr>
                <w:rFonts w:ascii="Tahoma" w:hAnsi="Tahoma" w:cs="Tahoma"/>
                <w:kern w:val="2"/>
                <w:sz w:val="22"/>
                <w:szCs w:val="22"/>
              </w:rPr>
              <w:t xml:space="preserve">Licencijų palaikymo (garantinis) terminas - </w:t>
            </w:r>
            <w:r w:rsidR="00DB1A4E">
              <w:rPr>
                <w:rFonts w:ascii="Tahoma" w:hAnsi="Tahoma" w:cs="Tahoma"/>
                <w:kern w:val="2"/>
                <w:sz w:val="22"/>
                <w:szCs w:val="22"/>
              </w:rPr>
              <w:t>36 mėnesiai</w:t>
            </w:r>
            <w:r>
              <w:rPr>
                <w:rFonts w:ascii="Tahoma" w:hAnsi="Tahoma" w:cs="Tahoma"/>
                <w:kern w:val="2"/>
                <w:sz w:val="22"/>
                <w:szCs w:val="22"/>
              </w:rPr>
              <w:t xml:space="preserve"> nuo </w:t>
            </w:r>
            <w:r w:rsidR="007F20A6">
              <w:rPr>
                <w:rFonts w:ascii="Tahoma" w:hAnsi="Tahoma" w:cs="Tahoma"/>
                <w:kern w:val="2"/>
                <w:sz w:val="22"/>
                <w:szCs w:val="22"/>
              </w:rPr>
              <w:t>Licencijų</w:t>
            </w:r>
            <w:r>
              <w:rPr>
                <w:rFonts w:ascii="Tahoma" w:hAnsi="Tahoma" w:cs="Tahoma"/>
                <w:kern w:val="2"/>
                <w:sz w:val="22"/>
                <w:szCs w:val="22"/>
              </w:rPr>
              <w:t xml:space="preserve"> priėmimo - perdavimo akto pasirašymo dienos;</w:t>
            </w:r>
          </w:p>
          <w:p w14:paraId="60BF4175" w14:textId="61F10AF5" w:rsidR="003B3511" w:rsidRPr="00DE219A" w:rsidRDefault="00F0764F" w:rsidP="003B3511">
            <w:pPr>
              <w:jc w:val="both"/>
              <w:rPr>
                <w:rFonts w:ascii="Tahoma" w:hAnsi="Tahoma" w:cs="Tahoma"/>
                <w:kern w:val="2"/>
                <w:sz w:val="22"/>
                <w:szCs w:val="22"/>
              </w:rPr>
            </w:pPr>
            <w:r>
              <w:rPr>
                <w:rFonts w:ascii="Tahoma" w:hAnsi="Tahoma" w:cs="Tahoma"/>
                <w:kern w:val="2"/>
                <w:sz w:val="22"/>
                <w:szCs w:val="22"/>
              </w:rPr>
              <w:t xml:space="preserve">Licencijų diegimo ir konfigūravimo paslaugų garantinis terminas – 12 mėnesių nuo </w:t>
            </w:r>
            <w:r w:rsidR="007F20A6">
              <w:rPr>
                <w:rFonts w:ascii="Tahoma" w:hAnsi="Tahoma" w:cs="Tahoma"/>
                <w:kern w:val="2"/>
                <w:sz w:val="22"/>
                <w:szCs w:val="22"/>
              </w:rPr>
              <w:t>Licencijų</w:t>
            </w:r>
            <w:r>
              <w:rPr>
                <w:rFonts w:ascii="Tahoma" w:hAnsi="Tahoma" w:cs="Tahoma"/>
                <w:kern w:val="2"/>
                <w:sz w:val="22"/>
                <w:szCs w:val="22"/>
              </w:rPr>
              <w:t xml:space="preserve"> priėmimo - perdavimo akto pasirašymo dienos.</w:t>
            </w:r>
            <w:permEnd w:id="109729550"/>
          </w:p>
        </w:tc>
      </w:tr>
      <w:tr w:rsidR="003B3511" w:rsidRPr="00DE219A" w14:paraId="75AB3FD7" w14:textId="77777777" w:rsidTr="000E3C1C">
        <w:trPr>
          <w:trHeight w:val="300"/>
        </w:trPr>
        <w:tc>
          <w:tcPr>
            <w:tcW w:w="2717" w:type="dxa"/>
            <w:gridSpan w:val="2"/>
            <w:vAlign w:val="center"/>
          </w:tcPr>
          <w:p w14:paraId="22B3BAAB"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6.2. Garantinė priežiūra</w:t>
            </w:r>
          </w:p>
        </w:tc>
        <w:tc>
          <w:tcPr>
            <w:tcW w:w="7063" w:type="dxa"/>
            <w:gridSpan w:val="6"/>
          </w:tcPr>
          <w:p w14:paraId="640CF362" w14:textId="56B0C0F0" w:rsidR="003B3511" w:rsidRDefault="00F6195B" w:rsidP="003B3511">
            <w:pPr>
              <w:jc w:val="both"/>
              <w:rPr>
                <w:rFonts w:ascii="Tahoma" w:hAnsi="Tahoma" w:cs="Tahoma"/>
                <w:sz w:val="22"/>
                <w:szCs w:val="22"/>
              </w:rPr>
            </w:pPr>
            <w:r>
              <w:rPr>
                <w:rFonts w:ascii="Tahoma" w:hAnsi="Tahoma" w:cs="Tahoma"/>
                <w:kern w:val="2"/>
                <w:sz w:val="22"/>
                <w:szCs w:val="22"/>
              </w:rPr>
              <w:t xml:space="preserve">6.2.1. </w:t>
            </w:r>
            <w:r w:rsidR="003B3511" w:rsidRPr="00DE219A">
              <w:rPr>
                <w:rFonts w:ascii="Tahoma" w:hAnsi="Tahoma" w:cs="Tahoma"/>
                <w:kern w:val="2"/>
                <w:sz w:val="22"/>
                <w:szCs w:val="22"/>
              </w:rPr>
              <w:t>Tiekėjas privalo pašalinti</w:t>
            </w:r>
            <w:r>
              <w:rPr>
                <w:rFonts w:ascii="Tahoma" w:hAnsi="Tahoma" w:cs="Tahoma"/>
                <w:kern w:val="2"/>
                <w:sz w:val="22"/>
                <w:szCs w:val="22"/>
              </w:rPr>
              <w:t xml:space="preserve"> Licencijų diegimo ir</w:t>
            </w:r>
            <w:r w:rsidR="00632568">
              <w:rPr>
                <w:rFonts w:ascii="Tahoma" w:hAnsi="Tahoma" w:cs="Tahoma"/>
                <w:kern w:val="2"/>
                <w:sz w:val="22"/>
                <w:szCs w:val="22"/>
              </w:rPr>
              <w:t>/ar</w:t>
            </w:r>
            <w:r>
              <w:rPr>
                <w:rFonts w:ascii="Tahoma" w:hAnsi="Tahoma" w:cs="Tahoma"/>
                <w:kern w:val="2"/>
                <w:sz w:val="22"/>
                <w:szCs w:val="22"/>
              </w:rPr>
              <w:t xml:space="preserve"> konfigūravimo</w:t>
            </w:r>
            <w:r w:rsidR="003B3511" w:rsidRPr="00DE219A">
              <w:rPr>
                <w:rFonts w:ascii="Tahoma" w:hAnsi="Tahoma" w:cs="Tahoma"/>
                <w:kern w:val="2"/>
                <w:sz w:val="22"/>
                <w:szCs w:val="22"/>
              </w:rPr>
              <w:t xml:space="preserve"> trūkumus ne vėliau kaip per </w:t>
            </w:r>
            <w:permStart w:id="697070170" w:edGrp="everyone"/>
            <w:r w:rsidR="003B3511" w:rsidRPr="00DE219A">
              <w:rPr>
                <w:rFonts w:ascii="Tahoma" w:hAnsi="Tahoma" w:cs="Tahoma"/>
                <w:kern w:val="2"/>
                <w:sz w:val="22"/>
                <w:szCs w:val="22"/>
              </w:rPr>
              <w:t>(</w:t>
            </w:r>
            <w:r w:rsidR="00DB1A4E" w:rsidRPr="00606DAB">
              <w:rPr>
                <w:rFonts w:ascii="Tahoma" w:hAnsi="Tahoma" w:cs="Tahoma"/>
                <w:color w:val="FF0000"/>
                <w:kern w:val="2"/>
                <w:sz w:val="22"/>
                <w:szCs w:val="22"/>
              </w:rPr>
              <w:t>Bus nurodoma sudarant sutartį, pagal laimėjusį pasiūlymą</w:t>
            </w:r>
            <w:r w:rsidR="003B3511" w:rsidRPr="00DE219A">
              <w:rPr>
                <w:rFonts w:ascii="Tahoma" w:hAnsi="Tahoma" w:cs="Tahoma"/>
                <w:kern w:val="2"/>
                <w:sz w:val="22"/>
                <w:szCs w:val="22"/>
              </w:rPr>
              <w:t>)</w:t>
            </w:r>
            <w:permEnd w:id="697070170"/>
            <w:r w:rsidR="003B3511" w:rsidRPr="00DE219A">
              <w:rPr>
                <w:rFonts w:ascii="Tahoma" w:hAnsi="Tahoma" w:cs="Tahoma"/>
                <w:kern w:val="2"/>
                <w:sz w:val="22"/>
                <w:szCs w:val="22"/>
              </w:rPr>
              <w:t xml:space="preserve"> nuo pranešimo gavimo.</w:t>
            </w:r>
            <w:r w:rsidR="003B3511" w:rsidRPr="00DE219A">
              <w:rPr>
                <w:rFonts w:ascii="Tahoma" w:hAnsi="Tahoma" w:cs="Tahoma"/>
                <w:sz w:val="22"/>
                <w:szCs w:val="22"/>
              </w:rPr>
              <w:t xml:space="preserve"> Jeigu pranešimas siunčiamas el. paštu, laikoma, kad Šalis jį gavo kitą darbo dieną.</w:t>
            </w:r>
          </w:p>
          <w:p w14:paraId="6E3F51BA" w14:textId="0D75B80A" w:rsidR="00F6195B" w:rsidRPr="00DE219A" w:rsidRDefault="00F6195B" w:rsidP="003B3511">
            <w:pPr>
              <w:jc w:val="both"/>
              <w:rPr>
                <w:rFonts w:ascii="Tahoma" w:hAnsi="Tahoma" w:cs="Tahoma"/>
                <w:kern w:val="2"/>
                <w:sz w:val="22"/>
                <w:szCs w:val="22"/>
              </w:rPr>
            </w:pPr>
            <w:r>
              <w:rPr>
                <w:rFonts w:ascii="Tahoma" w:hAnsi="Tahoma" w:cs="Tahoma"/>
                <w:kern w:val="2"/>
                <w:sz w:val="22"/>
                <w:szCs w:val="22"/>
              </w:rPr>
              <w:t xml:space="preserve">6.2.2. Licencijų palaikymo laikotarpiu, Tiekėjas privalo užfiksuotas problemas, susijusias su Licencijų trūkumais, išspręsti ne vėliau kaip per 2 valandas. </w:t>
            </w:r>
          </w:p>
          <w:p w14:paraId="029DAAB9" w14:textId="5C116E47" w:rsidR="003B3511" w:rsidRPr="00DE219A" w:rsidRDefault="000E3C1C" w:rsidP="003B3511">
            <w:pPr>
              <w:jc w:val="both"/>
              <w:rPr>
                <w:rFonts w:ascii="Tahoma" w:hAnsi="Tahoma" w:cs="Tahoma"/>
                <w:kern w:val="2"/>
                <w:sz w:val="22"/>
                <w:szCs w:val="22"/>
              </w:rPr>
            </w:pPr>
            <w:r w:rsidRPr="000E3C1C">
              <w:rPr>
                <w:rFonts w:ascii="Tahoma" w:hAnsi="Tahoma" w:cs="Tahoma"/>
                <w:kern w:val="2"/>
                <w:sz w:val="22"/>
                <w:szCs w:val="22"/>
              </w:rPr>
              <w:t xml:space="preserve">Licencijų </w:t>
            </w:r>
            <w:r w:rsidR="003B3511" w:rsidRPr="00DE219A">
              <w:rPr>
                <w:rFonts w:ascii="Tahoma" w:hAnsi="Tahoma" w:cs="Tahoma"/>
                <w:kern w:val="2"/>
                <w:sz w:val="22"/>
                <w:szCs w:val="22"/>
              </w:rPr>
              <w:t>trūkumų nustatymo bei šalinimo tvarka nustatyta Bendrųjų sąlygų 7 skyriuje.</w:t>
            </w:r>
          </w:p>
        </w:tc>
      </w:tr>
      <w:tr w:rsidR="003B3511" w:rsidRPr="00DE219A" w14:paraId="7F41373D" w14:textId="77777777" w:rsidTr="000E3C1C">
        <w:trPr>
          <w:trHeight w:val="300"/>
        </w:trPr>
        <w:tc>
          <w:tcPr>
            <w:tcW w:w="9780" w:type="dxa"/>
            <w:gridSpan w:val="8"/>
          </w:tcPr>
          <w:p w14:paraId="45BD03A2" w14:textId="77688526"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7. SUTARTIES VYKDYMUI PASITELKIAMI SUBTIEKĖJAI,</w:t>
            </w:r>
            <w:r w:rsidRPr="00DE219A">
              <w:rPr>
                <w:rFonts w:ascii="Tahoma" w:hAnsi="Tahoma" w:cs="Tahoma"/>
                <w:b/>
                <w:sz w:val="22"/>
                <w:szCs w:val="22"/>
              </w:rPr>
              <w:t xml:space="preserve"> </w:t>
            </w:r>
            <w:r w:rsidRPr="00DE219A">
              <w:rPr>
                <w:rFonts w:ascii="Tahoma" w:hAnsi="Tahoma" w:cs="Tahoma"/>
                <w:b/>
                <w:bCs/>
                <w:kern w:val="2"/>
                <w:sz w:val="22"/>
                <w:szCs w:val="22"/>
              </w:rPr>
              <w:t>ŪKIO SUBJEKTAI, SPECIALISTAI</w:t>
            </w:r>
          </w:p>
        </w:tc>
      </w:tr>
      <w:tr w:rsidR="003B3511" w:rsidRPr="00DE219A" w14:paraId="599B5BE3" w14:textId="77777777" w:rsidTr="000E3C1C">
        <w:trPr>
          <w:trHeight w:val="300"/>
        </w:trPr>
        <w:tc>
          <w:tcPr>
            <w:tcW w:w="4227" w:type="dxa"/>
            <w:gridSpan w:val="3"/>
            <w:vAlign w:val="center"/>
          </w:tcPr>
          <w:p w14:paraId="03F113C1" w14:textId="77F4F677" w:rsidR="003B3511" w:rsidRPr="00DE219A" w:rsidRDefault="003B3511" w:rsidP="003B3511">
            <w:pPr>
              <w:jc w:val="both"/>
              <w:rPr>
                <w:rFonts w:ascii="Tahoma" w:hAnsi="Tahoma" w:cs="Tahoma"/>
                <w:b/>
                <w:bCs/>
                <w:kern w:val="2"/>
                <w:sz w:val="22"/>
                <w:szCs w:val="22"/>
              </w:rPr>
            </w:pPr>
            <w:r w:rsidRPr="00DE219A">
              <w:rPr>
                <w:rFonts w:ascii="Tahoma" w:hAnsi="Tahoma" w:cs="Tahoma"/>
                <w:b/>
                <w:bCs/>
                <w:kern w:val="2"/>
                <w:sz w:val="22"/>
                <w:szCs w:val="22"/>
                <w:lang w:val="en-US"/>
              </w:rPr>
              <w:t xml:space="preserve">7.1. </w:t>
            </w:r>
            <w:r w:rsidRPr="00DE219A">
              <w:rPr>
                <w:rFonts w:ascii="Tahoma" w:hAnsi="Tahoma" w:cs="Tahoma"/>
                <w:kern w:val="2"/>
                <w:sz w:val="22"/>
                <w:szCs w:val="22"/>
              </w:rPr>
              <w:t xml:space="preserve">Sutarties vykdymui Tiekėjas pasitelkia šiuos </w:t>
            </w:r>
            <w:r w:rsidRPr="00DE219A">
              <w:rPr>
                <w:rFonts w:ascii="Tahoma" w:hAnsi="Tahoma" w:cs="Tahoma"/>
                <w:b/>
                <w:bCs/>
                <w:kern w:val="2"/>
                <w:sz w:val="22"/>
                <w:szCs w:val="22"/>
              </w:rPr>
              <w:t>subtiekėjus</w:t>
            </w:r>
          </w:p>
        </w:tc>
        <w:tc>
          <w:tcPr>
            <w:tcW w:w="5553" w:type="dxa"/>
            <w:gridSpan w:val="5"/>
            <w:vAlign w:val="center"/>
          </w:tcPr>
          <w:p w14:paraId="2EE9C79B" w14:textId="17044B13" w:rsidR="003B3511" w:rsidRPr="00DE219A" w:rsidRDefault="003B3511" w:rsidP="003B3511">
            <w:pPr>
              <w:rPr>
                <w:rFonts w:ascii="Tahoma" w:hAnsi="Tahoma" w:cs="Tahoma"/>
                <w:b/>
                <w:bCs/>
                <w:kern w:val="2"/>
                <w:sz w:val="22"/>
                <w:szCs w:val="22"/>
              </w:rPr>
            </w:pPr>
            <w:permStart w:id="1609638499" w:edGrp="everyone"/>
            <w:r w:rsidRPr="00DE219A">
              <w:rPr>
                <w:rFonts w:ascii="Tahoma" w:hAnsi="Tahoma" w:cs="Tahoma"/>
                <w:sz w:val="22"/>
                <w:szCs w:val="22"/>
              </w:rPr>
              <w:t>įrašyti</w:t>
            </w:r>
            <w:permEnd w:id="1609638499"/>
          </w:p>
        </w:tc>
      </w:tr>
      <w:tr w:rsidR="003B3511" w:rsidRPr="00DE219A" w14:paraId="5ACC8002" w14:textId="77777777" w:rsidTr="000E3C1C">
        <w:trPr>
          <w:trHeight w:val="300"/>
        </w:trPr>
        <w:tc>
          <w:tcPr>
            <w:tcW w:w="4227" w:type="dxa"/>
            <w:gridSpan w:val="3"/>
            <w:vAlign w:val="center"/>
          </w:tcPr>
          <w:p w14:paraId="1CF2CB6D" w14:textId="1019285E" w:rsidR="003B3511" w:rsidRPr="00DE219A" w:rsidRDefault="003B3511" w:rsidP="003B3511">
            <w:pPr>
              <w:jc w:val="both"/>
              <w:rPr>
                <w:rFonts w:ascii="Tahoma" w:hAnsi="Tahoma" w:cs="Tahoma"/>
                <w:b/>
                <w:bCs/>
                <w:kern w:val="2"/>
                <w:sz w:val="22"/>
                <w:szCs w:val="22"/>
                <w:lang w:val="en-US"/>
              </w:rPr>
            </w:pPr>
            <w:r w:rsidRPr="00DE219A">
              <w:rPr>
                <w:rFonts w:ascii="Tahoma" w:hAnsi="Tahoma" w:cs="Tahoma"/>
                <w:b/>
                <w:color w:val="000000" w:themeColor="text1"/>
                <w:kern w:val="2"/>
                <w:sz w:val="22"/>
                <w:szCs w:val="22"/>
              </w:rPr>
              <w:t xml:space="preserve">7.2. </w:t>
            </w:r>
            <w:r w:rsidRPr="00DE219A">
              <w:rPr>
                <w:rFonts w:ascii="Tahoma" w:hAnsi="Tahoma" w:cs="Tahoma"/>
                <w:bCs/>
                <w:color w:val="000000" w:themeColor="text1"/>
                <w:kern w:val="2"/>
                <w:sz w:val="22"/>
                <w:szCs w:val="22"/>
              </w:rPr>
              <w:t xml:space="preserve">Sutarties vykdymui Tiekėjas pasitelkia šiuos </w:t>
            </w:r>
            <w:r w:rsidRPr="00DE219A">
              <w:rPr>
                <w:rFonts w:ascii="Tahoma" w:hAnsi="Tahoma" w:cs="Tahoma"/>
                <w:b/>
                <w:color w:val="000000" w:themeColor="text1"/>
                <w:kern w:val="2"/>
                <w:sz w:val="22"/>
                <w:szCs w:val="22"/>
              </w:rPr>
              <w:t>ūkio subjektus, kurių kvalifikacija remiasi</w:t>
            </w:r>
            <w:r w:rsidRPr="00DE219A">
              <w:rPr>
                <w:rFonts w:ascii="Tahoma" w:hAnsi="Tahoma" w:cs="Tahoma"/>
                <w:bCs/>
                <w:color w:val="000000" w:themeColor="text1"/>
                <w:kern w:val="2"/>
                <w:sz w:val="22"/>
                <w:szCs w:val="22"/>
              </w:rPr>
              <w:t>, kad atitiktų Pirkimo dokumentuose nustatytus kvalifikacijos reikalavimus.</w:t>
            </w:r>
          </w:p>
        </w:tc>
        <w:tc>
          <w:tcPr>
            <w:tcW w:w="5553" w:type="dxa"/>
            <w:gridSpan w:val="5"/>
            <w:vAlign w:val="center"/>
          </w:tcPr>
          <w:p w14:paraId="599C433E" w14:textId="61043062" w:rsidR="003B3511" w:rsidRPr="00DE219A" w:rsidRDefault="003B3511" w:rsidP="003B3511">
            <w:pPr>
              <w:rPr>
                <w:rFonts w:ascii="Tahoma" w:hAnsi="Tahoma" w:cs="Tahoma"/>
                <w:sz w:val="22"/>
                <w:szCs w:val="22"/>
              </w:rPr>
            </w:pPr>
            <w:permStart w:id="2118594606" w:edGrp="everyone"/>
            <w:r w:rsidRPr="00DE219A">
              <w:rPr>
                <w:rFonts w:ascii="Tahoma" w:hAnsi="Tahoma" w:cs="Tahoma"/>
                <w:sz w:val="22"/>
                <w:szCs w:val="22"/>
              </w:rPr>
              <w:t>įrašyti</w:t>
            </w:r>
            <w:permEnd w:id="2118594606"/>
          </w:p>
        </w:tc>
      </w:tr>
      <w:tr w:rsidR="003B3511" w:rsidRPr="00DE219A" w14:paraId="5944F862" w14:textId="77777777" w:rsidTr="000E3C1C">
        <w:trPr>
          <w:trHeight w:val="300"/>
        </w:trPr>
        <w:tc>
          <w:tcPr>
            <w:tcW w:w="4227" w:type="dxa"/>
            <w:gridSpan w:val="3"/>
            <w:vAlign w:val="center"/>
          </w:tcPr>
          <w:p w14:paraId="18E44618" w14:textId="19341C79" w:rsidR="003B3511" w:rsidRPr="00DE219A" w:rsidRDefault="003B3511" w:rsidP="003B3511">
            <w:pPr>
              <w:jc w:val="both"/>
              <w:rPr>
                <w:rFonts w:ascii="Tahoma" w:hAnsi="Tahoma" w:cs="Tahoma"/>
                <w:b/>
                <w:color w:val="000000" w:themeColor="text1"/>
                <w:kern w:val="2"/>
                <w:sz w:val="22"/>
                <w:szCs w:val="22"/>
              </w:rPr>
            </w:pPr>
            <w:r w:rsidRPr="00DE219A">
              <w:rPr>
                <w:rFonts w:ascii="Tahoma" w:hAnsi="Tahoma" w:cs="Tahoma"/>
                <w:b/>
                <w:bCs/>
                <w:kern w:val="2"/>
                <w:sz w:val="22"/>
                <w:szCs w:val="22"/>
              </w:rPr>
              <w:t xml:space="preserve">7.3. </w:t>
            </w:r>
            <w:r w:rsidRPr="00DE219A">
              <w:rPr>
                <w:rFonts w:ascii="Tahoma" w:hAnsi="Tahoma" w:cs="Tahoma"/>
                <w:kern w:val="2"/>
                <w:sz w:val="22"/>
                <w:szCs w:val="22"/>
              </w:rPr>
              <w:t xml:space="preserve">Sutarties vykdymui Tiekėjas pasitelkia šiuos </w:t>
            </w:r>
            <w:r w:rsidRPr="00DE219A">
              <w:rPr>
                <w:rFonts w:ascii="Tahoma" w:hAnsi="Tahoma" w:cs="Tahoma"/>
                <w:b/>
                <w:bCs/>
                <w:kern w:val="2"/>
                <w:sz w:val="22"/>
                <w:szCs w:val="22"/>
              </w:rPr>
              <w:t>specialistus, kurių kvalifikacija remiasi</w:t>
            </w:r>
            <w:r w:rsidRPr="00DE219A">
              <w:rPr>
                <w:rFonts w:ascii="Tahoma" w:hAnsi="Tahoma" w:cs="Tahoma"/>
                <w:kern w:val="2"/>
                <w:sz w:val="22"/>
                <w:szCs w:val="22"/>
              </w:rPr>
              <w:t>, kad atitiktų Pirkimo dokumentuose nustatytus kvalifikacijos reikalavimus</w:t>
            </w:r>
          </w:p>
        </w:tc>
        <w:tc>
          <w:tcPr>
            <w:tcW w:w="5553" w:type="dxa"/>
            <w:gridSpan w:val="5"/>
            <w:vAlign w:val="center"/>
          </w:tcPr>
          <w:p w14:paraId="42733855" w14:textId="41153D4B" w:rsidR="003B3511" w:rsidRPr="00DE219A" w:rsidRDefault="003B3511" w:rsidP="003B3511">
            <w:pPr>
              <w:rPr>
                <w:rFonts w:ascii="Tahoma" w:hAnsi="Tahoma" w:cs="Tahoma"/>
                <w:sz w:val="22"/>
                <w:szCs w:val="22"/>
              </w:rPr>
            </w:pPr>
            <w:permStart w:id="787250995" w:edGrp="everyone"/>
            <w:r w:rsidRPr="00DE219A">
              <w:rPr>
                <w:rFonts w:ascii="Tahoma" w:hAnsi="Tahoma" w:cs="Tahoma"/>
                <w:sz w:val="22"/>
                <w:szCs w:val="22"/>
              </w:rPr>
              <w:t>įrašyti</w:t>
            </w:r>
            <w:permEnd w:id="787250995"/>
          </w:p>
        </w:tc>
      </w:tr>
      <w:tr w:rsidR="003B3511" w:rsidRPr="00DE219A" w14:paraId="46F75C27" w14:textId="77777777" w:rsidTr="000E3C1C">
        <w:trPr>
          <w:trHeight w:val="300"/>
        </w:trPr>
        <w:tc>
          <w:tcPr>
            <w:tcW w:w="4227" w:type="dxa"/>
            <w:gridSpan w:val="3"/>
            <w:vAlign w:val="center"/>
          </w:tcPr>
          <w:p w14:paraId="1BCDDA07" w14:textId="2B2BEC09" w:rsidR="003B3511" w:rsidRPr="00DE219A" w:rsidRDefault="003B3511" w:rsidP="003B3511">
            <w:pPr>
              <w:jc w:val="both"/>
              <w:rPr>
                <w:rFonts w:ascii="Tahoma" w:hAnsi="Tahoma" w:cs="Tahoma"/>
                <w:b/>
                <w:color w:val="000000" w:themeColor="text1"/>
                <w:kern w:val="2"/>
                <w:sz w:val="22"/>
                <w:szCs w:val="22"/>
              </w:rPr>
            </w:pPr>
            <w:r w:rsidRPr="00DE219A">
              <w:rPr>
                <w:rFonts w:ascii="Tahoma" w:hAnsi="Tahoma" w:cs="Tahoma"/>
                <w:b/>
                <w:bCs/>
                <w:kern w:val="2"/>
                <w:sz w:val="22"/>
                <w:szCs w:val="22"/>
              </w:rPr>
              <w:t>7.4</w:t>
            </w:r>
            <w:r w:rsidRPr="00DE219A">
              <w:rPr>
                <w:rFonts w:ascii="Tahoma" w:hAnsi="Tahoma" w:cs="Tahoma"/>
              </w:rPr>
              <w:t xml:space="preserve">. </w:t>
            </w:r>
            <w:r w:rsidRPr="00DE219A">
              <w:rPr>
                <w:rFonts w:ascii="Tahoma" w:hAnsi="Tahoma" w:cs="Tahoma"/>
                <w:kern w:val="2"/>
                <w:sz w:val="22"/>
                <w:szCs w:val="22"/>
              </w:rPr>
              <w:t>Sutarties vykdymui Tiekėjas pasitelkia šiuos</w:t>
            </w:r>
            <w:r w:rsidRPr="00DE219A">
              <w:rPr>
                <w:rFonts w:ascii="Tahoma" w:hAnsi="Tahoma" w:cs="Tahoma"/>
                <w:b/>
                <w:bCs/>
                <w:kern w:val="2"/>
                <w:sz w:val="22"/>
                <w:szCs w:val="22"/>
              </w:rPr>
              <w:t xml:space="preserve"> specialistus</w:t>
            </w:r>
          </w:p>
        </w:tc>
        <w:tc>
          <w:tcPr>
            <w:tcW w:w="5553" w:type="dxa"/>
            <w:gridSpan w:val="5"/>
            <w:vAlign w:val="center"/>
          </w:tcPr>
          <w:p w14:paraId="3040F4AD" w14:textId="2CE3F08B" w:rsidR="003B3511" w:rsidRPr="00DE219A" w:rsidRDefault="003B3511" w:rsidP="003B3511">
            <w:pPr>
              <w:rPr>
                <w:rFonts w:ascii="Tahoma" w:hAnsi="Tahoma" w:cs="Tahoma"/>
                <w:sz w:val="22"/>
                <w:szCs w:val="22"/>
              </w:rPr>
            </w:pPr>
            <w:permStart w:id="1877430026" w:edGrp="everyone"/>
            <w:r w:rsidRPr="00DE219A">
              <w:rPr>
                <w:rFonts w:ascii="Tahoma" w:hAnsi="Tahoma" w:cs="Tahoma"/>
                <w:sz w:val="22"/>
                <w:szCs w:val="22"/>
              </w:rPr>
              <w:t>įrašyti</w:t>
            </w:r>
            <w:permEnd w:id="1877430026"/>
          </w:p>
        </w:tc>
      </w:tr>
      <w:tr w:rsidR="003B3511" w:rsidRPr="00DE219A" w14:paraId="658BAE36" w14:textId="77777777" w:rsidTr="000E3C1C">
        <w:trPr>
          <w:trHeight w:val="300"/>
        </w:trPr>
        <w:tc>
          <w:tcPr>
            <w:tcW w:w="4227" w:type="dxa"/>
            <w:gridSpan w:val="3"/>
            <w:vAlign w:val="center"/>
          </w:tcPr>
          <w:p w14:paraId="658CA4DA" w14:textId="7F4E81C0" w:rsidR="003B3511" w:rsidRPr="00DE219A" w:rsidRDefault="003B3511" w:rsidP="003B3511">
            <w:pPr>
              <w:jc w:val="both"/>
              <w:rPr>
                <w:rFonts w:ascii="Tahoma" w:hAnsi="Tahoma" w:cs="Tahoma"/>
                <w:b/>
                <w:color w:val="000000" w:themeColor="text1"/>
                <w:kern w:val="2"/>
                <w:sz w:val="22"/>
                <w:szCs w:val="22"/>
              </w:rPr>
            </w:pPr>
            <w:r w:rsidRPr="00DE219A">
              <w:rPr>
                <w:rFonts w:ascii="Tahoma" w:hAnsi="Tahoma" w:cs="Tahoma"/>
                <w:b/>
                <w:bCs/>
                <w:kern w:val="2"/>
                <w:sz w:val="22"/>
                <w:szCs w:val="22"/>
              </w:rPr>
              <w:t xml:space="preserve">7.5. </w:t>
            </w:r>
            <w:r w:rsidRPr="00DE219A">
              <w:rPr>
                <w:rFonts w:ascii="Tahoma" w:hAnsi="Tahoma" w:cs="Tahoma"/>
                <w:bCs/>
                <w:color w:val="000000"/>
                <w:sz w:val="22"/>
              </w:rPr>
              <w:t>Sutarties vykdymui Tiekėjas pasitelkia  šiuos</w:t>
            </w:r>
            <w:r w:rsidRPr="00DE219A">
              <w:rPr>
                <w:rFonts w:ascii="Tahoma" w:hAnsi="Tahoma" w:cs="Tahoma"/>
                <w:b/>
                <w:color w:val="000000"/>
                <w:sz w:val="22"/>
              </w:rPr>
              <w:t xml:space="preserve"> specialistus, už kuriuos </w:t>
            </w:r>
            <w:r w:rsidRPr="00DE219A">
              <w:rPr>
                <w:rFonts w:ascii="Tahoma" w:hAnsi="Tahoma" w:cs="Tahoma"/>
                <w:bCs/>
                <w:color w:val="000000"/>
                <w:sz w:val="22"/>
              </w:rPr>
              <w:t>pasiūlymo vertinimo metu</w:t>
            </w:r>
            <w:r w:rsidRPr="00DE219A">
              <w:rPr>
                <w:rFonts w:ascii="Tahoma" w:hAnsi="Tahoma" w:cs="Tahoma"/>
                <w:b/>
                <w:color w:val="000000"/>
                <w:sz w:val="22"/>
              </w:rPr>
              <w:t xml:space="preserve"> Tiekėjui buvo suteikti ekonominio naudingumo balai</w:t>
            </w:r>
          </w:p>
        </w:tc>
        <w:tc>
          <w:tcPr>
            <w:tcW w:w="5553" w:type="dxa"/>
            <w:gridSpan w:val="5"/>
            <w:vAlign w:val="center"/>
          </w:tcPr>
          <w:p w14:paraId="43B72ED0" w14:textId="49E01F36" w:rsidR="003B3511" w:rsidRPr="00DE219A" w:rsidRDefault="003B3511" w:rsidP="003B3511">
            <w:pPr>
              <w:rPr>
                <w:rFonts w:ascii="Tahoma" w:hAnsi="Tahoma" w:cs="Tahoma"/>
                <w:sz w:val="22"/>
                <w:szCs w:val="22"/>
              </w:rPr>
            </w:pPr>
            <w:permStart w:id="1406468564" w:edGrp="everyone"/>
            <w:r w:rsidRPr="00DE219A">
              <w:rPr>
                <w:rFonts w:ascii="Tahoma" w:hAnsi="Tahoma" w:cs="Tahoma"/>
                <w:sz w:val="22"/>
                <w:szCs w:val="22"/>
              </w:rPr>
              <w:t>įrašyti</w:t>
            </w:r>
            <w:permEnd w:id="1406468564"/>
          </w:p>
        </w:tc>
      </w:tr>
      <w:tr w:rsidR="003B3511" w:rsidRPr="00DE219A" w14:paraId="64745180" w14:textId="77777777" w:rsidTr="000E3C1C">
        <w:trPr>
          <w:trHeight w:val="300"/>
        </w:trPr>
        <w:tc>
          <w:tcPr>
            <w:tcW w:w="9780" w:type="dxa"/>
            <w:gridSpan w:val="8"/>
          </w:tcPr>
          <w:p w14:paraId="3820FC1A"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8. PRIEVOLIŲ PAGAL SUTARTĮ ĮVYKDYMO UŽTIKRINIMAS</w:t>
            </w:r>
          </w:p>
        </w:tc>
      </w:tr>
      <w:tr w:rsidR="003B3511" w:rsidRPr="00DE219A" w14:paraId="264DD1F6" w14:textId="77777777" w:rsidTr="000E3C1C">
        <w:trPr>
          <w:trHeight w:val="300"/>
        </w:trPr>
        <w:tc>
          <w:tcPr>
            <w:tcW w:w="2717" w:type="dxa"/>
            <w:gridSpan w:val="2"/>
            <w:vAlign w:val="center"/>
          </w:tcPr>
          <w:p w14:paraId="5D679675" w14:textId="77777777" w:rsidR="003B3511" w:rsidRPr="00DE219A" w:rsidRDefault="003B3511" w:rsidP="003B3511">
            <w:pPr>
              <w:jc w:val="both"/>
              <w:rPr>
                <w:rFonts w:ascii="Tahoma" w:hAnsi="Tahoma" w:cs="Tahoma"/>
                <w:b/>
                <w:bCs/>
                <w:kern w:val="2"/>
                <w:sz w:val="22"/>
                <w:szCs w:val="22"/>
              </w:rPr>
            </w:pPr>
            <w:r w:rsidRPr="00DE219A">
              <w:rPr>
                <w:rFonts w:ascii="Tahoma" w:hAnsi="Tahoma" w:cs="Tahoma"/>
                <w:b/>
                <w:bCs/>
                <w:kern w:val="2"/>
                <w:sz w:val="22"/>
                <w:szCs w:val="22"/>
              </w:rPr>
              <w:t>8.1. Prievolių pagal Sutartį įvykdymo užtikrinimas</w:t>
            </w:r>
          </w:p>
        </w:tc>
        <w:tc>
          <w:tcPr>
            <w:tcW w:w="7063" w:type="dxa"/>
            <w:gridSpan w:val="6"/>
          </w:tcPr>
          <w:p w14:paraId="6A03E31D" w14:textId="796C479E" w:rsidR="003B3511" w:rsidRPr="00DE219A" w:rsidRDefault="003B3511" w:rsidP="003B3511">
            <w:pPr>
              <w:tabs>
                <w:tab w:val="left" w:pos="263"/>
              </w:tabs>
              <w:rPr>
                <w:rFonts w:ascii="Tahoma" w:hAnsi="Tahoma" w:cs="Tahoma"/>
                <w:kern w:val="2"/>
                <w:sz w:val="22"/>
                <w:szCs w:val="22"/>
              </w:rPr>
            </w:pPr>
            <w:r w:rsidRPr="00DE219A">
              <w:rPr>
                <w:rFonts w:ascii="Tahoma" w:hAnsi="Tahoma" w:cs="Tahoma"/>
                <w:kern w:val="2"/>
                <w:sz w:val="22"/>
                <w:szCs w:val="22"/>
              </w:rPr>
              <w:t>Prievolių pagal Sutartį įvykdymas užtikrinamas</w:t>
            </w:r>
            <w:r>
              <w:rPr>
                <w:rFonts w:ascii="Tahoma" w:hAnsi="Tahoma" w:cs="Tahoma"/>
                <w:kern w:val="2"/>
                <w:sz w:val="22"/>
                <w:szCs w:val="22"/>
              </w:rPr>
              <w:t>:</w:t>
            </w:r>
          </w:p>
          <w:p w14:paraId="7A52A884" w14:textId="2F80C13A" w:rsidR="003B3511" w:rsidRDefault="003B3511" w:rsidP="003B3511">
            <w:pPr>
              <w:pStyle w:val="ListParagraph"/>
              <w:numPr>
                <w:ilvl w:val="2"/>
                <w:numId w:val="8"/>
              </w:numPr>
              <w:tabs>
                <w:tab w:val="left" w:pos="263"/>
              </w:tabs>
              <w:rPr>
                <w:rFonts w:ascii="Tahoma" w:hAnsi="Tahoma" w:cs="Tahoma"/>
                <w:kern w:val="2"/>
                <w:sz w:val="22"/>
                <w:szCs w:val="22"/>
              </w:rPr>
            </w:pPr>
            <w:r w:rsidRPr="00DE219A">
              <w:rPr>
                <w:rFonts w:ascii="Tahoma" w:hAnsi="Tahoma" w:cs="Tahoma"/>
                <w:kern w:val="2"/>
                <w:sz w:val="22"/>
                <w:szCs w:val="22"/>
              </w:rPr>
              <w:t>Netesybomis (delspinigiais, bauda);</w:t>
            </w:r>
          </w:p>
          <w:permStart w:id="1317931847" w:edGrp="everyone"/>
          <w:p w14:paraId="0065E06A" w14:textId="426B114F" w:rsidR="003B3511" w:rsidRPr="00DF5739" w:rsidRDefault="00351750" w:rsidP="003B3511">
            <w:pPr>
              <w:pStyle w:val="ListParagraph"/>
              <w:numPr>
                <w:ilvl w:val="2"/>
                <w:numId w:val="8"/>
              </w:numPr>
              <w:tabs>
                <w:tab w:val="left" w:pos="263"/>
              </w:tabs>
              <w:rPr>
                <w:rFonts w:ascii="Tahoma" w:hAnsi="Tahoma" w:cs="Tahoma"/>
                <w:kern w:val="2"/>
                <w:sz w:val="22"/>
                <w:szCs w:val="22"/>
              </w:rPr>
            </w:pPr>
            <w:sdt>
              <w:sdtPr>
                <w:rPr>
                  <w:rFonts w:ascii="Tahoma" w:hAnsi="Tahoma" w:cs="Tahoma"/>
                  <w:sz w:val="22"/>
                  <w:szCs w:val="22"/>
                </w:rPr>
                <w:id w:val="-1663775038"/>
                <w:placeholder>
                  <w:docPart w:val="24B2FA03D5054A08BF9C94EDA7924AD1"/>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EndPr/>
              <w:sdtContent>
                <w:r w:rsidR="00DB1A4E">
                  <w:rPr>
                    <w:rFonts w:ascii="Tahoma" w:hAnsi="Tahoma" w:cs="Tahoma"/>
                    <w:sz w:val="22"/>
                    <w:szCs w:val="22"/>
                  </w:rPr>
                  <w:t>-</w:t>
                </w:r>
              </w:sdtContent>
            </w:sdt>
            <w:r w:rsidR="003B3511">
              <w:rPr>
                <w:rFonts w:ascii="Tahoma" w:hAnsi="Tahoma" w:cs="Tahoma"/>
                <w:sz w:val="22"/>
                <w:szCs w:val="22"/>
              </w:rPr>
              <w:t>;</w:t>
            </w:r>
          </w:p>
          <w:p w14:paraId="6C500B70" w14:textId="673B953A" w:rsidR="003B3511" w:rsidRPr="00DF5739" w:rsidRDefault="00351750" w:rsidP="003B3511">
            <w:pPr>
              <w:pStyle w:val="ListParagraph"/>
              <w:numPr>
                <w:ilvl w:val="2"/>
                <w:numId w:val="8"/>
              </w:numPr>
              <w:tabs>
                <w:tab w:val="left" w:pos="263"/>
              </w:tabs>
              <w:rPr>
                <w:rFonts w:ascii="Tahoma" w:hAnsi="Tahoma" w:cs="Tahoma"/>
                <w:kern w:val="2"/>
                <w:sz w:val="22"/>
                <w:szCs w:val="22"/>
              </w:rPr>
            </w:pPr>
            <w:sdt>
              <w:sdtPr>
                <w:rPr>
                  <w:rFonts w:ascii="Tahoma" w:hAnsi="Tahoma" w:cs="Tahoma"/>
                  <w:sz w:val="22"/>
                  <w:szCs w:val="22"/>
                </w:rPr>
                <w:id w:val="2123110042"/>
                <w:placeholder>
                  <w:docPart w:val="EA286DC64D2C47D7BF25B5B20A9C99D1"/>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EndPr/>
              <w:sdtContent>
                <w:r w:rsidR="00DB1A4E">
                  <w:rPr>
                    <w:rFonts w:ascii="Tahoma" w:hAnsi="Tahoma" w:cs="Tahoma"/>
                    <w:sz w:val="22"/>
                    <w:szCs w:val="22"/>
                  </w:rPr>
                  <w:t>-</w:t>
                </w:r>
              </w:sdtContent>
            </w:sdt>
            <w:r w:rsidR="003B3511">
              <w:rPr>
                <w:rFonts w:ascii="Tahoma" w:hAnsi="Tahoma" w:cs="Tahoma"/>
                <w:sz w:val="22"/>
                <w:szCs w:val="22"/>
              </w:rPr>
              <w:t>;</w:t>
            </w:r>
          </w:p>
          <w:p w14:paraId="2900FF45" w14:textId="7441A93E" w:rsidR="003B3511" w:rsidRPr="00DF5739" w:rsidRDefault="00351750" w:rsidP="003B3511">
            <w:pPr>
              <w:pStyle w:val="ListParagraph"/>
              <w:numPr>
                <w:ilvl w:val="2"/>
                <w:numId w:val="8"/>
              </w:numPr>
              <w:tabs>
                <w:tab w:val="left" w:pos="263"/>
              </w:tabs>
              <w:rPr>
                <w:rFonts w:ascii="Tahoma" w:hAnsi="Tahoma" w:cs="Tahoma"/>
                <w:kern w:val="2"/>
                <w:sz w:val="22"/>
                <w:szCs w:val="22"/>
              </w:rPr>
            </w:pPr>
            <w:sdt>
              <w:sdtPr>
                <w:rPr>
                  <w:rFonts w:ascii="Tahoma" w:hAnsi="Tahoma" w:cs="Tahoma"/>
                  <w:sz w:val="22"/>
                  <w:szCs w:val="22"/>
                </w:rPr>
                <w:id w:val="1505546213"/>
                <w:placeholder>
                  <w:docPart w:val="9BEEE9D876E945F0AC6999BD0EAC38FF"/>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EndPr/>
              <w:sdtContent>
                <w:r w:rsidR="00DB1A4E">
                  <w:rPr>
                    <w:rFonts w:ascii="Tahoma" w:hAnsi="Tahoma" w:cs="Tahoma"/>
                    <w:sz w:val="22"/>
                    <w:szCs w:val="22"/>
                  </w:rPr>
                  <w:t>-</w:t>
                </w:r>
              </w:sdtContent>
            </w:sdt>
            <w:permEnd w:id="1317931847"/>
          </w:p>
        </w:tc>
      </w:tr>
      <w:tr w:rsidR="003B3511" w:rsidRPr="00DE219A" w14:paraId="7F1F976F" w14:textId="77777777" w:rsidTr="000E3C1C">
        <w:trPr>
          <w:trHeight w:val="300"/>
        </w:trPr>
        <w:tc>
          <w:tcPr>
            <w:tcW w:w="2717" w:type="dxa"/>
            <w:gridSpan w:val="2"/>
            <w:vAlign w:val="center"/>
          </w:tcPr>
          <w:p w14:paraId="127C8052"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lastRenderedPageBreak/>
              <w:t xml:space="preserve">8.2. Sutarties įvykdymo užtikrinimo pateikimas </w:t>
            </w:r>
          </w:p>
        </w:tc>
        <w:tc>
          <w:tcPr>
            <w:tcW w:w="7063" w:type="dxa"/>
            <w:gridSpan w:val="6"/>
          </w:tcPr>
          <w:p w14:paraId="4D5374DF" w14:textId="77777777" w:rsidR="003B3511" w:rsidRPr="00DE219A" w:rsidRDefault="003B3511" w:rsidP="003B3511">
            <w:pPr>
              <w:jc w:val="both"/>
              <w:rPr>
                <w:rFonts w:ascii="Tahoma" w:hAnsi="Tahoma" w:cs="Tahoma"/>
                <w:kern w:val="2"/>
                <w:sz w:val="22"/>
                <w:szCs w:val="22"/>
              </w:rPr>
            </w:pPr>
            <w:permStart w:id="1276736014" w:edGrp="everyone"/>
            <w:r w:rsidRPr="00DE219A">
              <w:rPr>
                <w:rFonts w:ascii="Tahoma" w:hAnsi="Tahoma" w:cs="Tahoma"/>
                <w:kern w:val="2"/>
                <w:sz w:val="22"/>
                <w:szCs w:val="22"/>
              </w:rPr>
              <w:t>Netaikoma</w:t>
            </w:r>
          </w:p>
          <w:permEnd w:id="1276736014"/>
          <w:p w14:paraId="1D05B5E3" w14:textId="16069D5F" w:rsidR="003B3511" w:rsidRPr="00DE219A" w:rsidRDefault="003B3511" w:rsidP="003B3511">
            <w:pPr>
              <w:jc w:val="both"/>
              <w:rPr>
                <w:rFonts w:ascii="Tahoma" w:hAnsi="Tahoma" w:cs="Tahoma"/>
                <w:kern w:val="2"/>
                <w:sz w:val="22"/>
                <w:szCs w:val="22"/>
              </w:rPr>
            </w:pPr>
          </w:p>
        </w:tc>
      </w:tr>
      <w:tr w:rsidR="003B3511" w:rsidRPr="00DE219A" w14:paraId="2495C8AC" w14:textId="77777777" w:rsidTr="000E3C1C">
        <w:trPr>
          <w:trHeight w:val="300"/>
        </w:trPr>
        <w:tc>
          <w:tcPr>
            <w:tcW w:w="9780" w:type="dxa"/>
            <w:gridSpan w:val="8"/>
          </w:tcPr>
          <w:p w14:paraId="7A017295" w14:textId="77777777" w:rsidR="003B3511" w:rsidRPr="00DE219A" w:rsidRDefault="003B3511" w:rsidP="003B3511">
            <w:pPr>
              <w:ind w:firstLine="720"/>
              <w:jc w:val="center"/>
              <w:rPr>
                <w:rFonts w:ascii="Tahoma" w:hAnsi="Tahoma" w:cs="Tahoma"/>
                <w:b/>
                <w:bCs/>
                <w:kern w:val="2"/>
                <w:sz w:val="22"/>
                <w:szCs w:val="22"/>
              </w:rPr>
            </w:pPr>
            <w:r w:rsidRPr="00DE219A">
              <w:rPr>
                <w:rFonts w:ascii="Tahoma" w:hAnsi="Tahoma" w:cs="Tahoma"/>
                <w:b/>
                <w:bCs/>
                <w:kern w:val="2"/>
                <w:sz w:val="22"/>
                <w:szCs w:val="22"/>
              </w:rPr>
              <w:t>9. ŠALIŲ ATSAKOMYBĖ</w:t>
            </w:r>
            <w:r w:rsidRPr="00DE219A">
              <w:rPr>
                <w:rFonts w:ascii="Tahoma" w:hAnsi="Tahoma" w:cs="Tahoma"/>
                <w:b/>
                <w:bCs/>
                <w:kern w:val="2"/>
                <w:sz w:val="22"/>
                <w:szCs w:val="22"/>
              </w:rPr>
              <w:tab/>
            </w:r>
          </w:p>
        </w:tc>
      </w:tr>
      <w:tr w:rsidR="003B3511" w:rsidRPr="00DE219A" w14:paraId="48FCFCEC" w14:textId="77777777" w:rsidTr="000E3C1C">
        <w:trPr>
          <w:trHeight w:val="300"/>
        </w:trPr>
        <w:tc>
          <w:tcPr>
            <w:tcW w:w="2717" w:type="dxa"/>
            <w:gridSpan w:val="2"/>
            <w:vAlign w:val="center"/>
          </w:tcPr>
          <w:p w14:paraId="214042C8"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9.1. Pirkėjui taikomos netesybos už mokėjimų pagal Sutartį vėlavimą</w:t>
            </w:r>
          </w:p>
        </w:tc>
        <w:tc>
          <w:tcPr>
            <w:tcW w:w="7063" w:type="dxa"/>
            <w:gridSpan w:val="6"/>
            <w:vAlign w:val="center"/>
          </w:tcPr>
          <w:p w14:paraId="28D686C5" w14:textId="041428E2" w:rsidR="003B3511" w:rsidRPr="00DE219A" w:rsidRDefault="003B3511" w:rsidP="003B3511">
            <w:pPr>
              <w:jc w:val="both"/>
              <w:rPr>
                <w:rFonts w:ascii="Tahoma" w:hAnsi="Tahoma" w:cs="Tahoma"/>
                <w:color w:val="000000"/>
                <w:kern w:val="2"/>
                <w:sz w:val="22"/>
                <w:szCs w:val="22"/>
              </w:rPr>
            </w:pPr>
            <w:r w:rsidRPr="00DE219A">
              <w:rPr>
                <w:rFonts w:ascii="Tahoma" w:hAnsi="Tahoma" w:cs="Tahoma"/>
                <w:color w:val="000000"/>
                <w:kern w:val="2"/>
                <w:sz w:val="22"/>
                <w:szCs w:val="22"/>
              </w:rPr>
              <w:t xml:space="preserve">Jei Pirkėjas, gavęs tinkamai pateiktą ir užpildytą Sąskaitą, uždelsia atsiskaityti už tinkamai Tiekėjo perduotas kokybiškas </w:t>
            </w:r>
            <w:r w:rsidR="005E6720">
              <w:rPr>
                <w:rFonts w:ascii="Tahoma" w:hAnsi="Tahoma" w:cs="Tahoma"/>
                <w:color w:val="000000"/>
                <w:kern w:val="2"/>
                <w:sz w:val="22"/>
                <w:szCs w:val="22"/>
              </w:rPr>
              <w:t>Licencijas</w:t>
            </w:r>
            <w:r w:rsidRPr="00DE219A">
              <w:rPr>
                <w:rFonts w:ascii="Tahoma" w:hAnsi="Tahoma" w:cs="Tahoma"/>
                <w:color w:val="000000"/>
                <w:kern w:val="2"/>
                <w:sz w:val="22"/>
                <w:szCs w:val="22"/>
              </w:rPr>
              <w:t xml:space="preserve">per Sutartyje nurodytą terminą, </w:t>
            </w:r>
            <w:r w:rsidRPr="00DE219A">
              <w:rPr>
                <w:rFonts w:ascii="Tahoma" w:hAnsi="Tahoma" w:cs="Tahoma"/>
                <w:color w:val="000000" w:themeColor="text1"/>
                <w:kern w:val="2"/>
                <w:sz w:val="22"/>
                <w:szCs w:val="22"/>
              </w:rPr>
              <w:t>Tiekėjas nuo kitos nei nustatytas terminas dienos skaičiuoja Pirkėjui 0,05 procento dydžio delspinigius nuo neapmokėtos sumos be PVM už kiekvieną vėlavimo dieną.</w:t>
            </w:r>
          </w:p>
        </w:tc>
      </w:tr>
      <w:tr w:rsidR="003B3511" w:rsidRPr="00DE219A" w14:paraId="12483EDF" w14:textId="77777777" w:rsidTr="000E3C1C">
        <w:trPr>
          <w:trHeight w:val="300"/>
        </w:trPr>
        <w:tc>
          <w:tcPr>
            <w:tcW w:w="2717" w:type="dxa"/>
            <w:gridSpan w:val="2"/>
            <w:vAlign w:val="center"/>
          </w:tcPr>
          <w:p w14:paraId="2C7FBCE8"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9.2. Tiekėjui taikomos netesybos</w:t>
            </w:r>
          </w:p>
        </w:tc>
        <w:tc>
          <w:tcPr>
            <w:tcW w:w="7063" w:type="dxa"/>
            <w:gridSpan w:val="6"/>
            <w:vAlign w:val="center"/>
          </w:tcPr>
          <w:p w14:paraId="3B7EDB96" w14:textId="63E5F19C" w:rsidR="003B3511" w:rsidRPr="00DE219A" w:rsidRDefault="003B3511" w:rsidP="003B3511">
            <w:pPr>
              <w:jc w:val="both"/>
              <w:rPr>
                <w:rFonts w:ascii="Tahoma" w:hAnsi="Tahoma" w:cs="Tahoma"/>
                <w:color w:val="000000" w:themeColor="text1"/>
                <w:kern w:val="2"/>
                <w:sz w:val="22"/>
                <w:szCs w:val="22"/>
              </w:rPr>
            </w:pPr>
            <w:r w:rsidRPr="00DE219A">
              <w:rPr>
                <w:rFonts w:ascii="Tahoma" w:hAnsi="Tahoma" w:cs="Tahoma"/>
                <w:color w:val="000000"/>
                <w:kern w:val="2"/>
                <w:sz w:val="22"/>
                <w:szCs w:val="22"/>
              </w:rPr>
              <w:t>9</w:t>
            </w:r>
            <w:r w:rsidRPr="00DE219A">
              <w:rPr>
                <w:rFonts w:ascii="Tahoma" w:hAnsi="Tahoma" w:cs="Tahoma"/>
                <w:color w:val="000000"/>
                <w:kern w:val="2"/>
                <w:sz w:val="22"/>
                <w:szCs w:val="22"/>
                <w:lang w:val="en-US"/>
              </w:rPr>
              <w:t xml:space="preserve">.2.1. </w:t>
            </w:r>
            <w:r w:rsidRPr="00DE219A">
              <w:rPr>
                <w:rFonts w:ascii="Tahoma" w:hAnsi="Tahoma" w:cs="Tahoma"/>
                <w:color w:val="000000"/>
                <w:kern w:val="2"/>
                <w:sz w:val="22"/>
                <w:szCs w:val="22"/>
              </w:rPr>
              <w:t xml:space="preserve">Jeigu Tiekėjas </w:t>
            </w:r>
            <w:r w:rsidRPr="00DE219A">
              <w:rPr>
                <w:rFonts w:ascii="Tahoma" w:hAnsi="Tahoma" w:cs="Tahoma"/>
                <w:color w:val="000000" w:themeColor="text1"/>
                <w:kern w:val="2"/>
                <w:sz w:val="22"/>
                <w:szCs w:val="22"/>
              </w:rPr>
              <w:t xml:space="preserve">vėluoja vykdyti užsakymą, tiekti </w:t>
            </w:r>
            <w:r w:rsidR="000E3C1C" w:rsidRPr="000E3C1C">
              <w:rPr>
                <w:rFonts w:ascii="Tahoma" w:hAnsi="Tahoma" w:cs="Tahoma"/>
                <w:color w:val="000000" w:themeColor="text1"/>
                <w:kern w:val="2"/>
                <w:sz w:val="22"/>
                <w:szCs w:val="22"/>
              </w:rPr>
              <w:t>Licencij</w:t>
            </w:r>
            <w:r w:rsidR="000E3C1C">
              <w:rPr>
                <w:rFonts w:ascii="Tahoma" w:hAnsi="Tahoma" w:cs="Tahoma"/>
                <w:color w:val="000000" w:themeColor="text1"/>
                <w:kern w:val="2"/>
                <w:sz w:val="22"/>
                <w:szCs w:val="22"/>
              </w:rPr>
              <w:t>as</w:t>
            </w:r>
            <w:r w:rsidR="000E3C1C" w:rsidRPr="000E3C1C">
              <w:rPr>
                <w:rFonts w:ascii="Tahoma" w:hAnsi="Tahoma" w:cs="Tahoma"/>
                <w:color w:val="000000" w:themeColor="text1"/>
                <w:kern w:val="2"/>
                <w:sz w:val="22"/>
                <w:szCs w:val="22"/>
              </w:rPr>
              <w:t xml:space="preserve"> </w:t>
            </w:r>
            <w:r w:rsidRPr="00DE219A">
              <w:rPr>
                <w:rFonts w:ascii="Tahoma" w:hAnsi="Tahoma" w:cs="Tahoma"/>
                <w:color w:val="000000" w:themeColor="text1"/>
                <w:kern w:val="2"/>
                <w:sz w:val="22"/>
                <w:szCs w:val="22"/>
              </w:rPr>
              <w:t xml:space="preserve">ar ištaisyti jų trūkumus arba nevykdo kitų sutartinių įsipareigojimų, Pirkėjas nuo kitos nei nustatytas terminas dienos Tiekėjui skaičiuoja 0,05 procento  dydžio delspinigius už kiekvieną uždelstą dieną nuo laiku neperduotų </w:t>
            </w:r>
            <w:r w:rsidR="005E6720" w:rsidRPr="005E6720">
              <w:rPr>
                <w:rFonts w:ascii="Tahoma" w:hAnsi="Tahoma" w:cs="Tahoma"/>
                <w:color w:val="000000" w:themeColor="text1"/>
                <w:kern w:val="2"/>
                <w:sz w:val="22"/>
                <w:szCs w:val="22"/>
              </w:rPr>
              <w:t xml:space="preserve">Licencijų </w:t>
            </w:r>
            <w:r w:rsidRPr="00DE219A">
              <w:rPr>
                <w:rFonts w:ascii="Tahoma" w:hAnsi="Tahoma" w:cs="Tahoma"/>
                <w:color w:val="000000" w:themeColor="text1"/>
                <w:kern w:val="2"/>
                <w:sz w:val="22"/>
                <w:szCs w:val="22"/>
              </w:rPr>
              <w:t xml:space="preserve">ar </w:t>
            </w:r>
            <w:r w:rsidR="005E6720" w:rsidRPr="005E6720">
              <w:rPr>
                <w:rFonts w:ascii="Tahoma" w:hAnsi="Tahoma" w:cs="Tahoma"/>
                <w:color w:val="000000" w:themeColor="text1"/>
                <w:kern w:val="2"/>
                <w:sz w:val="22"/>
                <w:szCs w:val="22"/>
              </w:rPr>
              <w:t>Licencijų</w:t>
            </w:r>
            <w:r w:rsidRPr="00DE219A">
              <w:rPr>
                <w:rFonts w:ascii="Tahoma" w:hAnsi="Tahoma" w:cs="Tahoma"/>
                <w:color w:val="000000" w:themeColor="text1"/>
                <w:kern w:val="2"/>
                <w:sz w:val="22"/>
                <w:szCs w:val="22"/>
              </w:rPr>
              <w:t>, turinčių trūkumų, kainos be PVM. </w:t>
            </w:r>
          </w:p>
          <w:p w14:paraId="7618036C" w14:textId="3684FA93" w:rsidR="003B3511" w:rsidRPr="00DE219A" w:rsidRDefault="003B3511" w:rsidP="003B3511">
            <w:pPr>
              <w:jc w:val="both"/>
              <w:rPr>
                <w:rFonts w:ascii="Tahoma" w:hAnsi="Tahoma" w:cs="Tahoma"/>
                <w:b/>
                <w:bCs/>
                <w:kern w:val="2"/>
                <w:sz w:val="22"/>
                <w:szCs w:val="22"/>
              </w:rPr>
            </w:pPr>
            <w:r w:rsidRPr="00DE219A">
              <w:rPr>
                <w:rFonts w:ascii="Tahoma" w:hAnsi="Tahoma" w:cs="Tahoma"/>
                <w:color w:val="000000" w:themeColor="text1"/>
                <w:kern w:val="2"/>
                <w:sz w:val="22"/>
                <w:szCs w:val="22"/>
              </w:rPr>
              <w:t>9.2.2.</w:t>
            </w:r>
            <w:r w:rsidRPr="00DE219A">
              <w:rPr>
                <w:rFonts w:ascii="Tahoma" w:hAnsi="Tahoma" w:cs="Tahoma"/>
                <w:color w:val="000000" w:themeColor="text1"/>
                <w:kern w:val="2"/>
                <w:sz w:val="22"/>
                <w:szCs w:val="22"/>
                <w:lang w:val="en-US"/>
              </w:rPr>
              <w:t xml:space="preserve"> </w:t>
            </w:r>
            <w:r w:rsidRPr="00DE219A">
              <w:rPr>
                <w:rFonts w:ascii="Tahoma" w:hAnsi="Tahoma" w:cs="Tahoma"/>
                <w:color w:val="000000" w:themeColor="text1"/>
                <w:kern w:val="2"/>
                <w:sz w:val="22"/>
                <w:szCs w:val="22"/>
              </w:rPr>
              <w:t xml:space="preserve">Tiekėjas privalo sumokėti Pirkėjui netesybas per 30 kalendorinių </w:t>
            </w:r>
            <w:r w:rsidRPr="00DE219A">
              <w:rPr>
                <w:rFonts w:ascii="Tahoma" w:hAnsi="Tahoma" w:cs="Tahoma"/>
                <w:color w:val="000000"/>
                <w:kern w:val="2"/>
                <w:sz w:val="22"/>
                <w:szCs w:val="22"/>
              </w:rPr>
              <w:t xml:space="preserve">dienų nuo Pirkėjo pareikalavimo. </w:t>
            </w:r>
          </w:p>
        </w:tc>
      </w:tr>
      <w:tr w:rsidR="003B3511" w:rsidRPr="00DE219A" w14:paraId="0022C6F2" w14:textId="77777777" w:rsidTr="000E3C1C">
        <w:trPr>
          <w:trHeight w:val="1437"/>
        </w:trPr>
        <w:tc>
          <w:tcPr>
            <w:tcW w:w="2717" w:type="dxa"/>
            <w:gridSpan w:val="2"/>
            <w:vAlign w:val="center"/>
          </w:tcPr>
          <w:p w14:paraId="78A0B591"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9.3. Tiekėjui / Pirkėjui taikoma bauda nutraukus Sutartį dėl esminio Sutarties pažeidimo</w:t>
            </w:r>
          </w:p>
        </w:tc>
        <w:tc>
          <w:tcPr>
            <w:tcW w:w="7063" w:type="dxa"/>
            <w:gridSpan w:val="6"/>
            <w:vAlign w:val="center"/>
          </w:tcPr>
          <w:p w14:paraId="35D67A68" w14:textId="0CDEB951" w:rsidR="003B3511" w:rsidRPr="00DE219A" w:rsidRDefault="003B3511" w:rsidP="003B3511">
            <w:pPr>
              <w:jc w:val="both"/>
              <w:rPr>
                <w:rFonts w:ascii="Tahoma" w:hAnsi="Tahoma" w:cs="Tahoma"/>
                <w:kern w:val="2"/>
                <w:sz w:val="22"/>
                <w:szCs w:val="22"/>
              </w:rPr>
            </w:pPr>
            <w:r w:rsidRPr="00DE219A">
              <w:rPr>
                <w:rFonts w:ascii="Tahoma" w:hAnsi="Tahoma" w:cs="Tahoma"/>
                <w:color w:val="000000" w:themeColor="text1"/>
                <w:kern w:val="2"/>
                <w:sz w:val="22"/>
                <w:szCs w:val="22"/>
              </w:rPr>
              <w:t xml:space="preserve">Nutraukus Sutartį dėl esminio Sutarties pažeidimo, nustatyto Sutarties Specialiosiose sąlygose, mokama </w:t>
            </w:r>
            <w:r w:rsidRPr="00DE219A">
              <w:rPr>
                <w:rFonts w:ascii="Tahoma" w:hAnsi="Tahoma" w:cs="Tahoma"/>
                <w:color w:val="000000" w:themeColor="text1"/>
                <w:kern w:val="2"/>
                <w:sz w:val="22"/>
                <w:szCs w:val="22"/>
                <w:lang w:val="en-US"/>
              </w:rPr>
              <w:t>10</w:t>
            </w:r>
            <w:r w:rsidRPr="00DE219A">
              <w:rPr>
                <w:rFonts w:ascii="Tahoma" w:hAnsi="Tahoma" w:cs="Tahoma"/>
                <w:color w:val="000000" w:themeColor="text1"/>
                <w:kern w:val="2"/>
                <w:sz w:val="22"/>
                <w:szCs w:val="22"/>
              </w:rPr>
              <w:t xml:space="preserve"> procentų dydžio bauda nuo Pradinės Sutarties vertės be PVM, nurodytos Specialiųjų sąlygų 5.2 punkte.</w:t>
            </w:r>
          </w:p>
        </w:tc>
      </w:tr>
      <w:tr w:rsidR="003B3511" w:rsidRPr="00DE219A" w14:paraId="6BE0A566" w14:textId="77777777" w:rsidTr="000E3C1C">
        <w:trPr>
          <w:trHeight w:val="300"/>
        </w:trPr>
        <w:tc>
          <w:tcPr>
            <w:tcW w:w="2717" w:type="dxa"/>
            <w:gridSpan w:val="2"/>
            <w:vAlign w:val="center"/>
          </w:tcPr>
          <w:p w14:paraId="5136D940"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9.4. Tiekėjui taikoma bauda dėl esamų subtiekėjų ar specialistų pakeitimo / naujų subtiekėjų pasitelkimo nesilaikant Bendrosiose sąlygose nurodytos subtiekėjų ir (ar) specialistų keitimo tvarkos </w:t>
            </w:r>
          </w:p>
        </w:tc>
        <w:tc>
          <w:tcPr>
            <w:tcW w:w="7063" w:type="dxa"/>
            <w:gridSpan w:val="6"/>
            <w:vAlign w:val="center"/>
          </w:tcPr>
          <w:p w14:paraId="403953F4" w14:textId="77777777" w:rsidR="003B3511" w:rsidRPr="00DE219A" w:rsidRDefault="003B3511" w:rsidP="003B3511">
            <w:pPr>
              <w:rPr>
                <w:rFonts w:ascii="Tahoma" w:hAnsi="Tahoma" w:cs="Tahoma"/>
                <w:color w:val="000000"/>
                <w:kern w:val="2"/>
                <w:sz w:val="22"/>
                <w:szCs w:val="22"/>
              </w:rPr>
            </w:pPr>
            <w:permStart w:id="2013494780" w:edGrp="everyone"/>
            <w:r w:rsidRPr="00DE219A">
              <w:rPr>
                <w:rFonts w:ascii="Tahoma" w:hAnsi="Tahoma" w:cs="Tahoma"/>
                <w:color w:val="000000"/>
                <w:kern w:val="2"/>
                <w:sz w:val="22"/>
                <w:szCs w:val="22"/>
              </w:rPr>
              <w:t>Netaikoma</w:t>
            </w:r>
          </w:p>
          <w:permEnd w:id="2013494780"/>
          <w:p w14:paraId="0394507E" w14:textId="16D00414" w:rsidR="003B3511" w:rsidRPr="007D427E" w:rsidRDefault="003B3511" w:rsidP="003B3511">
            <w:pPr>
              <w:jc w:val="both"/>
              <w:rPr>
                <w:rFonts w:ascii="Tahoma" w:hAnsi="Tahoma" w:cs="Tahoma"/>
                <w:color w:val="4472C4"/>
                <w:kern w:val="2"/>
                <w:sz w:val="22"/>
                <w:szCs w:val="22"/>
              </w:rPr>
            </w:pPr>
          </w:p>
        </w:tc>
      </w:tr>
      <w:tr w:rsidR="003B3511" w:rsidRPr="00DE219A" w14:paraId="62B26814" w14:textId="77777777" w:rsidTr="000E3C1C">
        <w:trPr>
          <w:trHeight w:val="300"/>
        </w:trPr>
        <w:tc>
          <w:tcPr>
            <w:tcW w:w="2717" w:type="dxa"/>
            <w:gridSpan w:val="2"/>
            <w:vAlign w:val="center"/>
          </w:tcPr>
          <w:p w14:paraId="243619AA"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9.5. Tiekėjui taikomos baudos dėl aplinkosauginių ir (arba) socialinių kriterijų nesilaikymo</w:t>
            </w:r>
          </w:p>
        </w:tc>
        <w:tc>
          <w:tcPr>
            <w:tcW w:w="7063" w:type="dxa"/>
            <w:gridSpan w:val="6"/>
            <w:vAlign w:val="center"/>
          </w:tcPr>
          <w:p w14:paraId="4A835FE8" w14:textId="77777777" w:rsidR="003B3511" w:rsidRPr="00DE219A" w:rsidRDefault="003B3511" w:rsidP="003B3511">
            <w:pPr>
              <w:jc w:val="both"/>
              <w:rPr>
                <w:rFonts w:ascii="Tahoma" w:hAnsi="Tahoma" w:cs="Tahoma"/>
                <w:color w:val="000000"/>
                <w:kern w:val="2"/>
                <w:sz w:val="22"/>
                <w:szCs w:val="22"/>
              </w:rPr>
            </w:pPr>
            <w:permStart w:id="1364938215" w:edGrp="everyone"/>
            <w:r w:rsidRPr="00DE219A">
              <w:rPr>
                <w:rFonts w:ascii="Tahoma" w:hAnsi="Tahoma" w:cs="Tahoma"/>
                <w:color w:val="000000"/>
                <w:kern w:val="2"/>
                <w:sz w:val="22"/>
                <w:szCs w:val="22"/>
              </w:rPr>
              <w:t>Netaikoma</w:t>
            </w:r>
          </w:p>
          <w:permEnd w:id="1364938215"/>
          <w:p w14:paraId="47640220" w14:textId="45394071" w:rsidR="003B3511" w:rsidRPr="00DE219A" w:rsidRDefault="003B3511" w:rsidP="003B3511">
            <w:pPr>
              <w:jc w:val="both"/>
              <w:rPr>
                <w:rFonts w:ascii="Tahoma" w:hAnsi="Tahoma" w:cs="Tahoma"/>
                <w:color w:val="4472C4"/>
                <w:kern w:val="2"/>
                <w:sz w:val="22"/>
                <w:szCs w:val="22"/>
              </w:rPr>
            </w:pPr>
          </w:p>
        </w:tc>
      </w:tr>
      <w:tr w:rsidR="003B3511" w:rsidRPr="00DE219A" w14:paraId="0BDF7118" w14:textId="77777777" w:rsidTr="000E3C1C">
        <w:trPr>
          <w:trHeight w:val="300"/>
        </w:trPr>
        <w:tc>
          <w:tcPr>
            <w:tcW w:w="2717" w:type="dxa"/>
            <w:gridSpan w:val="2"/>
            <w:vAlign w:val="center"/>
          </w:tcPr>
          <w:p w14:paraId="714FBB07"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9.6. Tiekėjui / Pirkėjui taikoma bauda dėl konfidencialumo reikalavimų nesilaikymo</w:t>
            </w:r>
          </w:p>
        </w:tc>
        <w:tc>
          <w:tcPr>
            <w:tcW w:w="7063" w:type="dxa"/>
            <w:gridSpan w:val="6"/>
            <w:vAlign w:val="center"/>
          </w:tcPr>
          <w:p w14:paraId="19563A8C" w14:textId="77777777" w:rsidR="003B3511" w:rsidRPr="007146C9" w:rsidRDefault="003B3511" w:rsidP="003B3511">
            <w:pPr>
              <w:jc w:val="both"/>
              <w:rPr>
                <w:rFonts w:ascii="Tahoma" w:hAnsi="Tahoma" w:cs="Tahoma"/>
                <w:kern w:val="2"/>
                <w:sz w:val="22"/>
                <w:szCs w:val="22"/>
              </w:rPr>
            </w:pPr>
            <w:permStart w:id="721429617" w:edGrp="everyone"/>
            <w:r w:rsidRPr="007146C9">
              <w:rPr>
                <w:rFonts w:ascii="Tahoma" w:hAnsi="Tahoma" w:cs="Tahoma"/>
                <w:kern w:val="2"/>
                <w:sz w:val="22"/>
                <w:szCs w:val="22"/>
              </w:rPr>
              <w:t>Netaikoma</w:t>
            </w:r>
          </w:p>
          <w:permEnd w:id="721429617"/>
          <w:p w14:paraId="00926954" w14:textId="406A0C56" w:rsidR="003B3511" w:rsidRPr="007D427E" w:rsidRDefault="003B3511" w:rsidP="003B3511">
            <w:pPr>
              <w:jc w:val="both"/>
              <w:rPr>
                <w:rFonts w:ascii="Tahoma" w:hAnsi="Tahoma" w:cs="Tahoma"/>
                <w:kern w:val="2"/>
                <w:sz w:val="22"/>
                <w:szCs w:val="22"/>
              </w:rPr>
            </w:pPr>
          </w:p>
        </w:tc>
      </w:tr>
      <w:tr w:rsidR="003B3511" w:rsidRPr="00DE219A" w14:paraId="5432DA54" w14:textId="77777777" w:rsidTr="000E3C1C">
        <w:trPr>
          <w:trHeight w:val="300"/>
        </w:trPr>
        <w:tc>
          <w:tcPr>
            <w:tcW w:w="2717" w:type="dxa"/>
            <w:gridSpan w:val="2"/>
            <w:vAlign w:val="center"/>
          </w:tcPr>
          <w:p w14:paraId="16025454"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 xml:space="preserve">9.7. Tiekėjui taikomos netesybos dėl pirkimo </w:t>
            </w:r>
            <w:r w:rsidRPr="00DE219A">
              <w:rPr>
                <w:rFonts w:ascii="Tahoma" w:hAnsi="Tahoma" w:cs="Tahoma"/>
                <w:b/>
                <w:bCs/>
                <w:kern w:val="2"/>
                <w:sz w:val="22"/>
                <w:szCs w:val="22"/>
              </w:rPr>
              <w:lastRenderedPageBreak/>
              <w:t>dokumentuose nustatytų kokybinių kriterijų nepasiekimo Sutarties vykdymo metu</w:t>
            </w:r>
          </w:p>
        </w:tc>
        <w:tc>
          <w:tcPr>
            <w:tcW w:w="7063" w:type="dxa"/>
            <w:gridSpan w:val="6"/>
            <w:vAlign w:val="center"/>
          </w:tcPr>
          <w:p w14:paraId="17A29B77" w14:textId="44291A45" w:rsidR="003B3511" w:rsidRPr="00844EB0" w:rsidRDefault="00DB1A4E" w:rsidP="003B3511">
            <w:pPr>
              <w:jc w:val="both"/>
              <w:rPr>
                <w:rFonts w:ascii="Tahoma" w:hAnsi="Tahoma" w:cs="Tahoma"/>
                <w:color w:val="4472C4" w:themeColor="accent1"/>
                <w:kern w:val="2"/>
                <w:sz w:val="22"/>
                <w:szCs w:val="22"/>
              </w:rPr>
            </w:pPr>
            <w:permStart w:id="1750881521" w:edGrp="everyone"/>
            <w:r w:rsidRPr="00DE219A">
              <w:rPr>
                <w:rFonts w:ascii="Tahoma" w:hAnsi="Tahoma" w:cs="Tahoma"/>
                <w:color w:val="000000"/>
                <w:kern w:val="2"/>
                <w:sz w:val="22"/>
                <w:szCs w:val="22"/>
              </w:rPr>
              <w:lastRenderedPageBreak/>
              <w:t xml:space="preserve">Jeigu Tiekėjas </w:t>
            </w:r>
            <w:r>
              <w:rPr>
                <w:rFonts w:ascii="Tahoma" w:hAnsi="Tahoma" w:cs="Tahoma"/>
                <w:color w:val="000000" w:themeColor="text1"/>
                <w:kern w:val="2"/>
                <w:sz w:val="22"/>
                <w:szCs w:val="22"/>
              </w:rPr>
              <w:t>neištaiso</w:t>
            </w:r>
            <w:r w:rsidRPr="00DE219A">
              <w:rPr>
                <w:rFonts w:ascii="Tahoma" w:hAnsi="Tahoma" w:cs="Tahoma"/>
                <w:color w:val="000000" w:themeColor="text1"/>
                <w:kern w:val="2"/>
                <w:sz w:val="22"/>
                <w:szCs w:val="22"/>
              </w:rPr>
              <w:t xml:space="preserve"> </w:t>
            </w:r>
            <w:r w:rsidR="00F6195B">
              <w:rPr>
                <w:rFonts w:ascii="Tahoma" w:hAnsi="Tahoma" w:cs="Tahoma"/>
                <w:color w:val="000000" w:themeColor="text1"/>
                <w:kern w:val="2"/>
                <w:sz w:val="22"/>
                <w:szCs w:val="22"/>
              </w:rPr>
              <w:t>L</w:t>
            </w:r>
            <w:r>
              <w:rPr>
                <w:rFonts w:ascii="Tahoma" w:hAnsi="Tahoma" w:cs="Tahoma"/>
                <w:color w:val="000000" w:themeColor="text1"/>
                <w:kern w:val="2"/>
                <w:sz w:val="22"/>
                <w:szCs w:val="22"/>
              </w:rPr>
              <w:t>icencijų</w:t>
            </w:r>
            <w:r w:rsidR="00F6195B">
              <w:rPr>
                <w:rFonts w:ascii="Tahoma" w:hAnsi="Tahoma" w:cs="Tahoma"/>
                <w:color w:val="000000" w:themeColor="text1"/>
                <w:kern w:val="2"/>
                <w:sz w:val="22"/>
                <w:szCs w:val="22"/>
              </w:rPr>
              <w:t xml:space="preserve"> diegimo ir /ar konfigūravimo trūkumų</w:t>
            </w:r>
            <w:r w:rsidRPr="00DE219A">
              <w:rPr>
                <w:rFonts w:ascii="Tahoma" w:hAnsi="Tahoma" w:cs="Tahoma"/>
                <w:color w:val="000000" w:themeColor="text1"/>
                <w:kern w:val="2"/>
                <w:sz w:val="22"/>
                <w:szCs w:val="22"/>
              </w:rPr>
              <w:t xml:space="preserve"> </w:t>
            </w:r>
            <w:proofErr w:type="spellStart"/>
            <w:r w:rsidRPr="00DE219A">
              <w:rPr>
                <w:rFonts w:ascii="Tahoma" w:hAnsi="Tahoma" w:cs="Tahoma"/>
                <w:color w:val="000000" w:themeColor="text1"/>
                <w:kern w:val="2"/>
                <w:sz w:val="22"/>
                <w:szCs w:val="22"/>
              </w:rPr>
              <w:t>trūkum</w:t>
            </w:r>
            <w:r>
              <w:rPr>
                <w:rFonts w:ascii="Tahoma" w:hAnsi="Tahoma" w:cs="Tahoma"/>
                <w:color w:val="000000" w:themeColor="text1"/>
                <w:kern w:val="2"/>
                <w:sz w:val="22"/>
                <w:szCs w:val="22"/>
              </w:rPr>
              <w:t>ų</w:t>
            </w:r>
            <w:proofErr w:type="spellEnd"/>
            <w:r>
              <w:rPr>
                <w:rFonts w:ascii="Tahoma" w:hAnsi="Tahoma" w:cs="Tahoma"/>
                <w:color w:val="000000" w:themeColor="text1"/>
                <w:kern w:val="2"/>
                <w:sz w:val="22"/>
                <w:szCs w:val="22"/>
              </w:rPr>
              <w:t xml:space="preserve"> </w:t>
            </w:r>
            <w:r w:rsidRPr="00E7545F">
              <w:rPr>
                <w:rFonts w:ascii="Tahoma" w:hAnsi="Tahoma" w:cs="Tahoma"/>
                <w:kern w:val="2"/>
                <w:sz w:val="22"/>
                <w:szCs w:val="22"/>
              </w:rPr>
              <w:t xml:space="preserve">per 5 darbo </w:t>
            </w:r>
            <w:r>
              <w:rPr>
                <w:rFonts w:ascii="Tahoma" w:hAnsi="Tahoma" w:cs="Tahoma"/>
                <w:color w:val="000000" w:themeColor="text1"/>
                <w:kern w:val="2"/>
                <w:sz w:val="22"/>
                <w:szCs w:val="22"/>
              </w:rPr>
              <w:t>dienų terminą</w:t>
            </w:r>
            <w:r w:rsidRPr="00DE219A">
              <w:rPr>
                <w:rFonts w:ascii="Tahoma" w:hAnsi="Tahoma" w:cs="Tahoma"/>
                <w:color w:val="000000" w:themeColor="text1"/>
                <w:kern w:val="2"/>
                <w:sz w:val="22"/>
                <w:szCs w:val="22"/>
              </w:rPr>
              <w:t xml:space="preserve">, Pirkėjas nuo kitos dienos Tiekėjui </w:t>
            </w:r>
            <w:r w:rsidRPr="00DE219A">
              <w:rPr>
                <w:rFonts w:ascii="Tahoma" w:hAnsi="Tahoma" w:cs="Tahoma"/>
                <w:color w:val="000000" w:themeColor="text1"/>
                <w:kern w:val="2"/>
                <w:sz w:val="22"/>
                <w:szCs w:val="22"/>
              </w:rPr>
              <w:lastRenderedPageBreak/>
              <w:t xml:space="preserve">skaičiuoja 0,05 procento  dydžio delspinigius už kiekvieną uždelstą dieną nuo </w:t>
            </w:r>
            <w:r>
              <w:rPr>
                <w:rFonts w:ascii="Tahoma" w:hAnsi="Tahoma" w:cs="Tahoma"/>
                <w:color w:val="000000" w:themeColor="text1"/>
                <w:kern w:val="2"/>
                <w:sz w:val="22"/>
                <w:szCs w:val="22"/>
              </w:rPr>
              <w:t>Prekių</w:t>
            </w:r>
            <w:r w:rsidRPr="00DE219A">
              <w:rPr>
                <w:rFonts w:ascii="Tahoma" w:hAnsi="Tahoma" w:cs="Tahoma"/>
                <w:color w:val="000000" w:themeColor="text1"/>
                <w:kern w:val="2"/>
                <w:sz w:val="22"/>
                <w:szCs w:val="22"/>
              </w:rPr>
              <w:t xml:space="preserve"> kainos be PVM</w:t>
            </w:r>
            <w:r w:rsidR="00351750">
              <w:rPr>
                <w:rFonts w:ascii="Tahoma" w:hAnsi="Tahoma" w:cs="Tahoma"/>
                <w:color w:val="000000" w:themeColor="text1"/>
                <w:kern w:val="2"/>
                <w:sz w:val="22"/>
                <w:szCs w:val="22"/>
              </w:rPr>
              <w:t xml:space="preserve"> </w:t>
            </w:r>
            <w:r w:rsidR="00351750">
              <w:rPr>
                <w:rFonts w:ascii="Tahoma" w:hAnsi="Tahoma" w:cs="Tahoma"/>
                <w:color w:val="000000" w:themeColor="text1"/>
                <w:kern w:val="2"/>
                <w:sz w:val="22"/>
                <w:szCs w:val="22"/>
              </w:rPr>
              <w:t>(</w:t>
            </w:r>
            <w:r w:rsidR="00351750" w:rsidRPr="000854CF">
              <w:rPr>
                <w:rFonts w:ascii="Tahoma" w:hAnsi="Tahoma" w:cs="Tahoma"/>
                <w:b/>
                <w:bCs/>
                <w:i/>
                <w:iCs/>
                <w:color w:val="FF0000"/>
                <w:kern w:val="2"/>
                <w:sz w:val="22"/>
                <w:szCs w:val="22"/>
              </w:rPr>
              <w:t>ši nuostata bus taikoma tik, jei pirkimą laimėjęs tiekėjas pasiūlyme bus įsipareigojęs pašalinti trūkumus per trumpesnį nei Techninėje specifikacijoje nustatytą terminą</w:t>
            </w:r>
            <w:r w:rsidR="00351750" w:rsidRPr="00351750">
              <w:rPr>
                <w:rFonts w:ascii="Tahoma" w:hAnsi="Tahoma" w:cs="Tahoma"/>
                <w:i/>
                <w:iCs/>
                <w:kern w:val="2"/>
                <w:sz w:val="22"/>
                <w:szCs w:val="22"/>
              </w:rPr>
              <w:t>)</w:t>
            </w:r>
            <w:r w:rsidRPr="00351750">
              <w:rPr>
                <w:rFonts w:ascii="Tahoma" w:hAnsi="Tahoma" w:cs="Tahoma"/>
                <w:kern w:val="2"/>
                <w:sz w:val="22"/>
                <w:szCs w:val="22"/>
              </w:rPr>
              <w:t>.</w:t>
            </w:r>
            <w:permEnd w:id="1750881521"/>
          </w:p>
        </w:tc>
      </w:tr>
      <w:tr w:rsidR="003B3511" w:rsidRPr="00DE219A" w14:paraId="69DE3257" w14:textId="77777777" w:rsidTr="000E3C1C">
        <w:trPr>
          <w:trHeight w:val="300"/>
        </w:trPr>
        <w:tc>
          <w:tcPr>
            <w:tcW w:w="2717" w:type="dxa"/>
            <w:gridSpan w:val="2"/>
            <w:vAlign w:val="center"/>
          </w:tcPr>
          <w:p w14:paraId="3DEEA7E6" w14:textId="77777777" w:rsidR="003B3511" w:rsidRPr="00DE219A" w:rsidRDefault="003B3511" w:rsidP="003B3511">
            <w:pPr>
              <w:rPr>
                <w:rFonts w:ascii="Tahoma" w:hAnsi="Tahoma" w:cs="Tahoma"/>
                <w:b/>
                <w:bCs/>
                <w:kern w:val="2"/>
                <w:sz w:val="22"/>
                <w:szCs w:val="22"/>
                <w:lang w:val="en-US"/>
              </w:rPr>
            </w:pPr>
            <w:r w:rsidRPr="00DE219A">
              <w:rPr>
                <w:rFonts w:ascii="Tahoma" w:hAnsi="Tahoma" w:cs="Tahoma"/>
                <w:b/>
                <w:bCs/>
                <w:kern w:val="2"/>
                <w:sz w:val="22"/>
                <w:szCs w:val="22"/>
                <w:lang w:val="en-US"/>
              </w:rPr>
              <w:lastRenderedPageBreak/>
              <w:t xml:space="preserve">9.8. </w:t>
            </w:r>
            <w:r w:rsidRPr="00DE219A">
              <w:rPr>
                <w:rFonts w:ascii="Tahoma" w:hAnsi="Tahoma" w:cs="Tahoma"/>
                <w:b/>
                <w:bCs/>
                <w:kern w:val="2"/>
                <w:sz w:val="22"/>
                <w:szCs w:val="22"/>
              </w:rPr>
              <w:t>Tiekėjui taikomos netesybos dėl Sutarties įvykdymo užtikrinimo nepratęsimo</w:t>
            </w:r>
          </w:p>
        </w:tc>
        <w:tc>
          <w:tcPr>
            <w:tcW w:w="7063" w:type="dxa"/>
            <w:gridSpan w:val="6"/>
            <w:vAlign w:val="center"/>
          </w:tcPr>
          <w:p w14:paraId="54F22E11" w14:textId="3E06935F" w:rsidR="003B3511" w:rsidRPr="007D427E" w:rsidRDefault="003B3511" w:rsidP="003B3511">
            <w:pPr>
              <w:jc w:val="both"/>
              <w:rPr>
                <w:rFonts w:ascii="Tahoma" w:hAnsi="Tahoma" w:cs="Tahoma"/>
                <w:kern w:val="2"/>
                <w:sz w:val="22"/>
                <w:szCs w:val="22"/>
              </w:rPr>
            </w:pPr>
            <w:permStart w:id="1939889524" w:edGrp="everyone"/>
            <w:r w:rsidRPr="00DF5739">
              <w:rPr>
                <w:rFonts w:ascii="Tahoma" w:hAnsi="Tahoma" w:cs="Tahoma"/>
                <w:kern w:val="2"/>
                <w:sz w:val="22"/>
                <w:szCs w:val="22"/>
              </w:rPr>
              <w:t>Netaikoma</w:t>
            </w:r>
            <w:permEnd w:id="1939889524"/>
          </w:p>
        </w:tc>
      </w:tr>
      <w:tr w:rsidR="003B3511" w:rsidRPr="00DE219A" w14:paraId="0B88441B" w14:textId="77777777" w:rsidTr="000E3C1C">
        <w:trPr>
          <w:trHeight w:val="300"/>
        </w:trPr>
        <w:tc>
          <w:tcPr>
            <w:tcW w:w="2717" w:type="dxa"/>
            <w:gridSpan w:val="2"/>
            <w:vAlign w:val="center"/>
          </w:tcPr>
          <w:p w14:paraId="0C3E3097" w14:textId="23F36DB9" w:rsidR="003B3511" w:rsidRPr="00DE219A" w:rsidRDefault="003B3511" w:rsidP="003B3511">
            <w:pPr>
              <w:rPr>
                <w:rFonts w:ascii="Tahoma" w:hAnsi="Tahoma" w:cs="Tahoma"/>
                <w:b/>
                <w:bCs/>
                <w:kern w:val="2"/>
                <w:sz w:val="22"/>
                <w:szCs w:val="24"/>
                <w:lang w:val="en-US"/>
              </w:rPr>
            </w:pPr>
            <w:r w:rsidRPr="00DE219A">
              <w:rPr>
                <w:rFonts w:ascii="Tahoma" w:hAnsi="Tahoma" w:cs="Tahoma"/>
                <w:b/>
                <w:bCs/>
                <w:kern w:val="2"/>
                <w:sz w:val="22"/>
                <w:szCs w:val="24"/>
                <w:lang w:val="en-US"/>
              </w:rPr>
              <w:t xml:space="preserve">9.9. </w:t>
            </w:r>
            <w:r w:rsidRPr="00DE219A">
              <w:rPr>
                <w:rFonts w:ascii="Tahoma" w:hAnsi="Tahoma" w:cs="Tahoma"/>
                <w:b/>
                <w:bCs/>
                <w:kern w:val="2"/>
                <w:sz w:val="22"/>
                <w:szCs w:val="24"/>
              </w:rPr>
              <w:t>Kitos netesybos</w:t>
            </w:r>
          </w:p>
        </w:tc>
        <w:tc>
          <w:tcPr>
            <w:tcW w:w="7063" w:type="dxa"/>
            <w:gridSpan w:val="6"/>
            <w:vAlign w:val="center"/>
          </w:tcPr>
          <w:p w14:paraId="48DAC36F" w14:textId="322DEB28" w:rsidR="003B3511" w:rsidRPr="00DE219A" w:rsidRDefault="00DB1A4E" w:rsidP="003B3511">
            <w:pPr>
              <w:jc w:val="both"/>
              <w:rPr>
                <w:rFonts w:ascii="Tahoma" w:hAnsi="Tahoma" w:cs="Tahoma"/>
                <w:color w:val="000000" w:themeColor="text1"/>
                <w:kern w:val="2"/>
                <w:sz w:val="22"/>
                <w:szCs w:val="24"/>
              </w:rPr>
            </w:pPr>
            <w:permStart w:id="1696679275" w:edGrp="everyone"/>
            <w:r>
              <w:rPr>
                <w:rFonts w:ascii="Tahoma" w:hAnsi="Tahoma" w:cs="Tahoma"/>
                <w:color w:val="4472C4" w:themeColor="accent1"/>
                <w:kern w:val="2"/>
                <w:sz w:val="22"/>
                <w:szCs w:val="24"/>
              </w:rPr>
              <w:t>-</w:t>
            </w:r>
            <w:permEnd w:id="1696679275"/>
          </w:p>
        </w:tc>
      </w:tr>
      <w:tr w:rsidR="003B3511" w:rsidRPr="00DE219A" w14:paraId="5250B6D4" w14:textId="77777777" w:rsidTr="000E3C1C">
        <w:trPr>
          <w:trHeight w:val="300"/>
        </w:trPr>
        <w:tc>
          <w:tcPr>
            <w:tcW w:w="9780" w:type="dxa"/>
            <w:gridSpan w:val="8"/>
          </w:tcPr>
          <w:p w14:paraId="05A97DEE"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10. SUTARTIES GALIOJIMAS IR KEITIMAS</w:t>
            </w:r>
          </w:p>
        </w:tc>
      </w:tr>
      <w:tr w:rsidR="003B3511" w:rsidRPr="00DE219A" w14:paraId="7B90CF98" w14:textId="77777777" w:rsidTr="000E3C1C">
        <w:trPr>
          <w:trHeight w:val="300"/>
        </w:trPr>
        <w:tc>
          <w:tcPr>
            <w:tcW w:w="2717" w:type="dxa"/>
            <w:gridSpan w:val="2"/>
            <w:vAlign w:val="center"/>
          </w:tcPr>
          <w:p w14:paraId="7D82B2A9"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10.1. Sutarties sudarymas ir įsigaliojimas</w:t>
            </w:r>
          </w:p>
        </w:tc>
        <w:tc>
          <w:tcPr>
            <w:tcW w:w="7063" w:type="dxa"/>
            <w:gridSpan w:val="6"/>
            <w:vAlign w:val="center"/>
          </w:tcPr>
          <w:sdt>
            <w:sdtPr>
              <w:rPr>
                <w:rFonts w:ascii="Tahoma" w:hAnsi="Tahoma" w:cs="Tahoma"/>
                <w:color w:val="4472C4"/>
                <w:kern w:val="2"/>
                <w:sz w:val="22"/>
                <w:szCs w:val="22"/>
              </w:rPr>
              <w:id w:val="771367038"/>
              <w:placeholder>
                <w:docPart w:val="4071F56F32474CD98286FEB8CF03AF1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EndPr/>
            <w:sdtContent>
              <w:permStart w:id="1934821815" w:edGrp="everyone" w:displacedByCustomXml="prev"/>
              <w:p w14:paraId="25FCE309" w14:textId="5B400F55" w:rsidR="003B3511" w:rsidRPr="00DE219A" w:rsidRDefault="00DB1A4E" w:rsidP="003B3511">
                <w:pPr>
                  <w:jc w:val="both"/>
                  <w:rPr>
                    <w:rFonts w:ascii="Tahoma" w:hAnsi="Tahoma" w:cs="Tahoma"/>
                    <w:color w:val="4472C4"/>
                    <w:kern w:val="2"/>
                    <w:sz w:val="22"/>
                    <w:szCs w:val="22"/>
                  </w:rPr>
                </w:pPr>
                <w:r>
                  <w:rPr>
                    <w:rFonts w:ascii="Tahoma" w:hAnsi="Tahoma" w:cs="Tahoma"/>
                    <w:color w:val="4472C4"/>
                    <w:kern w:val="2"/>
                    <w:sz w:val="22"/>
                    <w:szCs w:val="22"/>
                  </w:rPr>
                  <w:t>Ši Sutartis laikoma sudaryta ir įsigalioja nuo Sutarties pasirašymo dienos (antrosios Šalies pasirašymo dieną).</w:t>
                </w:r>
              </w:p>
              <w:permEnd w:id="1934821815" w:displacedByCustomXml="next"/>
            </w:sdtContent>
          </w:sdt>
          <w:p w14:paraId="007DF79C" w14:textId="7CA9ACD1" w:rsidR="003B3511" w:rsidRPr="00DE219A" w:rsidRDefault="003B3511" w:rsidP="003B3511">
            <w:pPr>
              <w:jc w:val="both"/>
              <w:rPr>
                <w:rFonts w:ascii="Tahoma" w:hAnsi="Tahoma" w:cs="Tahoma"/>
                <w:color w:val="4472C4"/>
                <w:kern w:val="2"/>
                <w:sz w:val="22"/>
                <w:szCs w:val="22"/>
              </w:rPr>
            </w:pPr>
            <w:r w:rsidRPr="00DE219A">
              <w:rPr>
                <w:rFonts w:ascii="Tahoma" w:hAnsi="Tahoma" w:cs="Tahoma"/>
                <w:color w:val="000000"/>
                <w:kern w:val="2"/>
                <w:sz w:val="22"/>
                <w:szCs w:val="22"/>
              </w:rPr>
              <w:t xml:space="preserve">Sutartis galioja iki visiško prievolių įvykdymo (kol bus išnaudota Pradinės Sutarties vertė, bet jos terminas negali būti ilgesnis kaip </w:t>
            </w:r>
            <w:permStart w:id="687167060" w:edGrp="everyone"/>
            <w:r w:rsidR="00DB1A4E">
              <w:rPr>
                <w:rFonts w:ascii="Tahoma" w:hAnsi="Tahoma" w:cs="Tahoma"/>
                <w:color w:val="000000"/>
                <w:kern w:val="2"/>
                <w:sz w:val="22"/>
                <w:szCs w:val="22"/>
              </w:rPr>
              <w:t>38 mėnesiai</w:t>
            </w:r>
            <w:permEnd w:id="687167060"/>
            <w:r w:rsidRPr="00DE219A">
              <w:rPr>
                <w:rFonts w:ascii="Tahoma" w:hAnsi="Tahoma" w:cs="Tahoma"/>
                <w:color w:val="000000"/>
                <w:kern w:val="2"/>
                <w:sz w:val="22"/>
                <w:szCs w:val="22"/>
              </w:rPr>
              <w:t>.</w:t>
            </w:r>
          </w:p>
        </w:tc>
      </w:tr>
      <w:tr w:rsidR="003B3511" w:rsidRPr="00DE219A" w14:paraId="1236DD66" w14:textId="77777777" w:rsidTr="000E3C1C">
        <w:trPr>
          <w:trHeight w:val="300"/>
        </w:trPr>
        <w:tc>
          <w:tcPr>
            <w:tcW w:w="2717" w:type="dxa"/>
            <w:gridSpan w:val="2"/>
            <w:vAlign w:val="center"/>
          </w:tcPr>
          <w:p w14:paraId="7D78F5B3"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10.2. Sutarties galiojimo termino pratęsimas</w:t>
            </w:r>
          </w:p>
        </w:tc>
        <w:tc>
          <w:tcPr>
            <w:tcW w:w="7063" w:type="dxa"/>
            <w:gridSpan w:val="6"/>
            <w:vAlign w:val="center"/>
          </w:tcPr>
          <w:permStart w:id="1133975601" w:edGrp="everyone" w:displacedByCustomXml="next"/>
          <w:sdt>
            <w:sdtPr>
              <w:rPr>
                <w:rFonts w:ascii="Tahoma" w:hAnsi="Tahoma" w:cs="Tahoma"/>
                <w:kern w:val="2"/>
                <w:sz w:val="22"/>
                <w:szCs w:val="22"/>
              </w:rPr>
              <w:id w:val="869423843"/>
              <w:placeholder>
                <w:docPart w:val="4071F56F32474CD98286FEB8CF03AF17"/>
              </w:placeholder>
              <w:comboBox>
                <w:listItem w:value="Choose an item."/>
                <w:listItem w:displayText="Netaikoma" w:value="Netaikoma"/>
                <w:listItem w:displayText="Jei nebus išnaudota Pradinės Sutarties vertė ir nei viena iš Šalių, likus 60 kalendorinių dienų iki Sutarties pabaigos, nepraneš apie norą ją nutraukti, Sutartis be atskiro rašytinio susitarimo pratęsiama dar NURODYTI kartą NURODYTI mėnesių laikotarpiui. " w:value="Jei nebus išnaudota Pradinės Sutarties vertė ir nei viena iš Šalių, likus 60 kalendorinių dienų iki Sutarties pabaigos, nepraneš apie norą ją nutraukti, Sutartis be atskiro rašytinio susitarimo pratęsiama dar NURODYTI kartą NURODYTI mėnesių laikotarpiui. "/>
                <w:listItem w:displayText="Šalių abipusiu rašytiniu Susitarimu Sutartis tomis pačiomis sąlygomis nedidinant Sutarties kainos gali būti pratęsta NURODYTI kartą (-us) NURODYTI mėnesių laikotarpiui." w:value="Šalių abipusiu rašytiniu Susitarimu Sutartis tomis pačiomis sąlygomis nedidinant Sutarties kainos gali būti pratęsta NURODYTI kartą (-us) NURODYTI mėnesių laikotarpiui."/>
                <w:listItem w:displayText="Šalių abipusiu rašytiniu Susitarimu Sutartis tomis pačiomis sąlygomis įskaitant Sutarties kainos padidinimą gali būti pratęsta NURODYTI kartą (-us) NURODYTI mėnesių laikotarpiui." w:value="Šalių abipusiu rašytiniu Susitarimu Sutartis tomis pačiomis sąlygomis įskaitant Sutarties kainos padidinimą gali būti pratęsta NURODYTI kartą (-us) NURODYTI mėnesių laikotarpiui."/>
              </w:comboBox>
            </w:sdtPr>
            <w:sdtEndPr/>
            <w:sdtContent>
              <w:p w14:paraId="120984C3" w14:textId="07B3EEDB" w:rsidR="003B3511" w:rsidRPr="00732223" w:rsidRDefault="00DB1A4E" w:rsidP="003B3511">
                <w:pPr>
                  <w:jc w:val="both"/>
                  <w:rPr>
                    <w:rFonts w:ascii="Tahoma" w:hAnsi="Tahoma" w:cs="Tahoma"/>
                    <w:kern w:val="2"/>
                    <w:sz w:val="22"/>
                    <w:szCs w:val="22"/>
                  </w:rPr>
                </w:pPr>
                <w:r>
                  <w:rPr>
                    <w:rFonts w:ascii="Tahoma" w:hAnsi="Tahoma" w:cs="Tahoma"/>
                    <w:kern w:val="2"/>
                    <w:sz w:val="22"/>
                    <w:szCs w:val="22"/>
                  </w:rPr>
                  <w:t>Netaikoma</w:t>
                </w:r>
              </w:p>
            </w:sdtContent>
          </w:sdt>
          <w:permEnd w:id="1133975601" w:displacedByCustomXml="prev"/>
        </w:tc>
      </w:tr>
      <w:tr w:rsidR="003B3511" w:rsidRPr="00DE219A" w14:paraId="4B3B57BC" w14:textId="77777777" w:rsidTr="000E3C1C">
        <w:trPr>
          <w:trHeight w:val="300"/>
        </w:trPr>
        <w:tc>
          <w:tcPr>
            <w:tcW w:w="9780" w:type="dxa"/>
            <w:gridSpan w:val="8"/>
          </w:tcPr>
          <w:p w14:paraId="5DD83A24"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11. SUTARTIES NUTRAUKIMAS</w:t>
            </w:r>
          </w:p>
        </w:tc>
      </w:tr>
      <w:tr w:rsidR="003B3511" w:rsidRPr="00DE219A" w14:paraId="5E9B0EAF" w14:textId="77777777" w:rsidTr="000E3C1C">
        <w:trPr>
          <w:trHeight w:val="300"/>
        </w:trPr>
        <w:tc>
          <w:tcPr>
            <w:tcW w:w="2717" w:type="dxa"/>
            <w:gridSpan w:val="2"/>
            <w:vAlign w:val="center"/>
          </w:tcPr>
          <w:p w14:paraId="3EA1AD46"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11.1. Sutarties nutraukimo pagrindai</w:t>
            </w:r>
          </w:p>
        </w:tc>
        <w:tc>
          <w:tcPr>
            <w:tcW w:w="7063" w:type="dxa"/>
            <w:gridSpan w:val="6"/>
            <w:vAlign w:val="center"/>
          </w:tcPr>
          <w:p w14:paraId="5B81386F" w14:textId="641E821E" w:rsidR="003B3511" w:rsidRPr="00DE219A" w:rsidRDefault="003B3511" w:rsidP="003B3511">
            <w:pPr>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Sutartis gali būti nutraukiama rašytiniu Šalių susitarimu arba vienašališkai, Bendrosiose sąlygose nustatyta tvarka.</w:t>
            </w:r>
          </w:p>
          <w:p w14:paraId="0A579FD3" w14:textId="2235CDE5" w:rsidR="003B3511" w:rsidRPr="00DE219A" w:rsidRDefault="003B3511" w:rsidP="00320DC6">
            <w:pPr>
              <w:jc w:val="both"/>
              <w:rPr>
                <w:rFonts w:ascii="Tahoma" w:hAnsi="Tahoma" w:cs="Tahoma"/>
                <w:color w:val="4472C4"/>
                <w:kern w:val="2"/>
                <w:sz w:val="22"/>
                <w:szCs w:val="22"/>
              </w:rPr>
            </w:pPr>
            <w:r w:rsidRPr="00DE219A">
              <w:rPr>
                <w:rFonts w:ascii="Tahoma" w:hAnsi="Tahoma" w:cs="Tahoma"/>
                <w:color w:val="000000" w:themeColor="text1"/>
                <w:kern w:val="2"/>
                <w:sz w:val="22"/>
                <w:szCs w:val="22"/>
              </w:rPr>
              <w:t xml:space="preserve">Susitarime įvardijamos Sutarties nutraukimo priežastys, nutraukimo data ir susitariama dėl apmokėjimo už iki Sutarties nutraukimo priimtas </w:t>
            </w:r>
            <w:r w:rsidR="00320DC6" w:rsidRPr="00320DC6">
              <w:rPr>
                <w:rFonts w:ascii="Tahoma" w:hAnsi="Tahoma" w:cs="Tahoma"/>
                <w:color w:val="000000" w:themeColor="text1"/>
                <w:kern w:val="2"/>
                <w:sz w:val="22"/>
                <w:szCs w:val="22"/>
              </w:rPr>
              <w:t>Licencij</w:t>
            </w:r>
            <w:r w:rsidR="00320DC6">
              <w:rPr>
                <w:rFonts w:ascii="Tahoma" w:hAnsi="Tahoma" w:cs="Tahoma"/>
                <w:color w:val="000000" w:themeColor="text1"/>
                <w:kern w:val="2"/>
                <w:sz w:val="22"/>
                <w:szCs w:val="22"/>
              </w:rPr>
              <w:t>as</w:t>
            </w:r>
            <w:r w:rsidRPr="00DE219A">
              <w:rPr>
                <w:rFonts w:ascii="Tahoma" w:hAnsi="Tahoma" w:cs="Tahoma"/>
                <w:color w:val="000000" w:themeColor="text1"/>
                <w:kern w:val="2"/>
                <w:sz w:val="22"/>
                <w:szCs w:val="22"/>
              </w:rPr>
              <w:t>, taip pat dėl atsakomybės nuostatų taikymo</w:t>
            </w:r>
          </w:p>
        </w:tc>
      </w:tr>
      <w:tr w:rsidR="003B3511" w:rsidRPr="00DE219A" w14:paraId="4D6FD1ED" w14:textId="77777777" w:rsidTr="000E3C1C">
        <w:trPr>
          <w:trHeight w:val="300"/>
        </w:trPr>
        <w:tc>
          <w:tcPr>
            <w:tcW w:w="2717" w:type="dxa"/>
            <w:gridSpan w:val="2"/>
            <w:vAlign w:val="center"/>
          </w:tcPr>
          <w:p w14:paraId="7928EE2F" w14:textId="56628CEE"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11.2. Esminiai Sutarties pažeidimai</w:t>
            </w:r>
          </w:p>
        </w:tc>
        <w:tc>
          <w:tcPr>
            <w:tcW w:w="7063" w:type="dxa"/>
            <w:gridSpan w:val="6"/>
            <w:vAlign w:val="center"/>
          </w:tcPr>
          <w:p w14:paraId="550B5BDA" w14:textId="77777777" w:rsidR="003B3511" w:rsidRPr="00DE219A" w:rsidRDefault="003B3511" w:rsidP="003B3511">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11.2.1. jeigu Tiekėjas nevykdo prisiimtų įsipareigojimų už Sutartyje nustatytą Sutarties kainą / įkainius;</w:t>
            </w:r>
          </w:p>
          <w:p w14:paraId="2FCF905D" w14:textId="7ABC8F7E" w:rsidR="003B3511" w:rsidRPr="00DF5739" w:rsidRDefault="003B3511" w:rsidP="003B3511">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11.2.2. jeigu Tiekėjas nepateikia Sutarties įvykdymo užtikrinimo pratęsimo ilgiau kaip 30 dienų nuo galiojančio Sutarties įvykdymo užtikrinimo termino pabaigos Bendrosiose sąlygose nustatyta tvarka (išskyrus pirminį Sutarties įvykdymo užtikrinimą)</w:t>
            </w:r>
            <w:r>
              <w:rPr>
                <w:rFonts w:ascii="Tahoma" w:hAnsi="Tahoma" w:cs="Tahoma"/>
                <w:color w:val="000000" w:themeColor="text1"/>
                <w:kern w:val="2"/>
                <w:sz w:val="22"/>
                <w:szCs w:val="22"/>
              </w:rPr>
              <w:t xml:space="preserve"> </w:t>
            </w:r>
            <w:r w:rsidRPr="007E2450">
              <w:rPr>
                <w:rFonts w:ascii="Tahoma" w:hAnsi="Tahoma" w:cs="Tahoma"/>
                <w:b/>
                <w:bCs/>
                <w:color w:val="000000" w:themeColor="text1"/>
                <w:kern w:val="2"/>
                <w:sz w:val="22"/>
                <w:szCs w:val="22"/>
              </w:rPr>
              <w:t>(nuostata taikoma,</w:t>
            </w:r>
            <w:r w:rsidR="007E2450" w:rsidRPr="007E2450">
              <w:rPr>
                <w:rFonts w:ascii="Tahoma" w:hAnsi="Tahoma" w:cs="Tahoma"/>
                <w:b/>
                <w:bCs/>
                <w:color w:val="000000" w:themeColor="text1"/>
                <w:kern w:val="2"/>
                <w:sz w:val="22"/>
                <w:szCs w:val="22"/>
              </w:rPr>
              <w:t xml:space="preserve"> kai</w:t>
            </w:r>
            <w:r w:rsidRPr="007E2450">
              <w:rPr>
                <w:rFonts w:ascii="Tahoma" w:hAnsi="Tahoma" w:cs="Tahoma"/>
                <w:b/>
                <w:bCs/>
                <w:color w:val="000000" w:themeColor="text1"/>
                <w:kern w:val="2"/>
                <w:sz w:val="22"/>
                <w:szCs w:val="22"/>
              </w:rPr>
              <w:t xml:space="preserve"> Sutarties įvykdymas </w:t>
            </w:r>
            <w:r w:rsidRPr="007E2450">
              <w:rPr>
                <w:rFonts w:ascii="Tahoma" w:hAnsi="Tahoma" w:cs="Tahoma"/>
                <w:b/>
                <w:bCs/>
                <w:kern w:val="2"/>
                <w:sz w:val="22"/>
                <w:szCs w:val="22"/>
              </w:rPr>
              <w:t>užtikrinamas ir kitais, nei Sutarties 8.1.1. p. nurodytais būdais)</w:t>
            </w:r>
            <w:r w:rsidRPr="00DF5739">
              <w:rPr>
                <w:rFonts w:ascii="Tahoma" w:hAnsi="Tahoma" w:cs="Tahoma"/>
                <w:color w:val="000000" w:themeColor="text1"/>
                <w:kern w:val="2"/>
                <w:sz w:val="22"/>
                <w:szCs w:val="22"/>
              </w:rPr>
              <w:t>;</w:t>
            </w:r>
          </w:p>
          <w:p w14:paraId="48E21547" w14:textId="6A28F5B5" w:rsidR="003B3511" w:rsidRPr="00DE219A" w:rsidRDefault="003B3511" w:rsidP="003B3511">
            <w:pPr>
              <w:spacing w:after="120"/>
              <w:jc w:val="both"/>
              <w:rPr>
                <w:rFonts w:ascii="Tahoma" w:hAnsi="Tahoma" w:cs="Tahoma"/>
                <w:color w:val="000000" w:themeColor="text1"/>
                <w:kern w:val="2"/>
                <w:sz w:val="22"/>
                <w:szCs w:val="22"/>
              </w:rPr>
            </w:pPr>
            <w:r w:rsidRPr="00DE219A">
              <w:rPr>
                <w:rFonts w:ascii="Tahoma" w:hAnsi="Tahoma" w:cs="Tahoma"/>
                <w:color w:val="000000" w:themeColor="text1"/>
                <w:kern w:val="2"/>
                <w:sz w:val="22"/>
                <w:szCs w:val="22"/>
              </w:rPr>
              <w:t>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 kalendorinių dienų neištaiso pažeidimų</w:t>
            </w:r>
            <w:r>
              <w:rPr>
                <w:rFonts w:ascii="Tahoma" w:hAnsi="Tahoma" w:cs="Tahoma"/>
                <w:color w:val="000000" w:themeColor="text1"/>
                <w:kern w:val="2"/>
                <w:sz w:val="22"/>
                <w:szCs w:val="22"/>
              </w:rPr>
              <w:t xml:space="preserve"> </w:t>
            </w:r>
            <w:r w:rsidRPr="007E2450">
              <w:rPr>
                <w:rFonts w:ascii="Tahoma" w:hAnsi="Tahoma" w:cs="Tahoma"/>
                <w:b/>
                <w:bCs/>
                <w:color w:val="000000" w:themeColor="text1"/>
                <w:kern w:val="2"/>
                <w:sz w:val="22"/>
                <w:szCs w:val="22"/>
              </w:rPr>
              <w:t>(nuostata taikoma, kai pasiūlymas vertintas pagal kainos / sąnaudų ir kokybės santykį)</w:t>
            </w:r>
            <w:r w:rsidRPr="00DE219A">
              <w:rPr>
                <w:rFonts w:ascii="Tahoma" w:hAnsi="Tahoma" w:cs="Tahoma"/>
                <w:color w:val="000000" w:themeColor="text1"/>
                <w:kern w:val="2"/>
                <w:sz w:val="22"/>
                <w:szCs w:val="22"/>
              </w:rPr>
              <w:t>;</w:t>
            </w:r>
          </w:p>
          <w:p w14:paraId="2457284D" w14:textId="20BE90CB" w:rsidR="003B3511" w:rsidRPr="00DE219A" w:rsidRDefault="003B3511" w:rsidP="003B3511">
            <w:pPr>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 xml:space="preserve">11.2.4. jeigu Tiekėjas nesilaiko Sutartyje nustatytų </w:t>
            </w:r>
            <w:r w:rsidR="005E6720"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 xml:space="preserve">tiekimo terminų 2 kartus iš eilės arba vėluoja pristatyti </w:t>
            </w:r>
            <w:r w:rsidR="005E6720">
              <w:rPr>
                <w:rFonts w:ascii="Tahoma" w:eastAsia="Arial" w:hAnsi="Tahoma" w:cs="Tahoma"/>
                <w:color w:val="000000" w:themeColor="text1"/>
                <w:kern w:val="2"/>
                <w:sz w:val="22"/>
                <w:szCs w:val="22"/>
                <w:lang w:val="lt"/>
              </w:rPr>
              <w:t>Licencijas</w:t>
            </w:r>
            <w:r w:rsidR="005E6720" w:rsidRPr="005E6720">
              <w:rPr>
                <w:rFonts w:ascii="Tahoma" w:eastAsia="Arial" w:hAnsi="Tahoma" w:cs="Tahoma"/>
                <w:color w:val="000000" w:themeColor="text1"/>
                <w:kern w:val="2"/>
                <w:sz w:val="22"/>
                <w:szCs w:val="22"/>
                <w:lang w:val="lt"/>
              </w:rPr>
              <w:t xml:space="preserve"> </w:t>
            </w:r>
            <w:r w:rsidRPr="00DE219A">
              <w:rPr>
                <w:rFonts w:ascii="Tahoma" w:eastAsia="Arial" w:hAnsi="Tahoma" w:cs="Tahoma"/>
                <w:color w:val="000000" w:themeColor="text1"/>
                <w:kern w:val="2"/>
                <w:sz w:val="22"/>
                <w:szCs w:val="22"/>
                <w:lang w:val="lt"/>
              </w:rPr>
              <w:t xml:space="preserve">daugiau nei Sutartyje nustatytas </w:t>
            </w:r>
            <w:r w:rsidR="005E6720"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pristatymo terminas;</w:t>
            </w:r>
          </w:p>
          <w:p w14:paraId="3EB1CDD7" w14:textId="0A202D22"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lastRenderedPageBreak/>
              <w:t xml:space="preserve">11.2.5. jeigu Tiekėjas pažeidžia </w:t>
            </w:r>
            <w:r w:rsidR="005E6720"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pristatymo terminus ir priskaičiuotų netesybų už vėlavimą suma viršija 20 proc. Pradinės sutarties vertės;</w:t>
            </w:r>
          </w:p>
          <w:p w14:paraId="46328FF7" w14:textId="5505D316"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 xml:space="preserve">11.2.6. Tiekėjas pažeidžia </w:t>
            </w:r>
            <w:r w:rsidR="005E6720"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 xml:space="preserve">pristatymo terminus ir dėl </w:t>
            </w:r>
            <w:r w:rsidR="005E6720" w:rsidRPr="005E6720">
              <w:rPr>
                <w:rFonts w:ascii="Tahoma" w:eastAsia="Arial" w:hAnsi="Tahoma" w:cs="Tahoma"/>
                <w:color w:val="000000" w:themeColor="text1"/>
                <w:kern w:val="2"/>
                <w:sz w:val="22"/>
                <w:szCs w:val="22"/>
                <w:lang w:val="lt"/>
              </w:rPr>
              <w:t xml:space="preserve">Licencijų </w:t>
            </w:r>
            <w:r w:rsidRPr="00DE219A">
              <w:rPr>
                <w:rFonts w:ascii="Tahoma" w:eastAsia="Arial" w:hAnsi="Tahoma" w:cs="Tahoma"/>
                <w:color w:val="000000" w:themeColor="text1"/>
                <w:kern w:val="2"/>
                <w:sz w:val="22"/>
                <w:szCs w:val="22"/>
                <w:lang w:val="lt"/>
              </w:rPr>
              <w:t xml:space="preserve">pristatymo vėlavimo </w:t>
            </w:r>
            <w:r w:rsidR="005E6720" w:rsidRPr="005E6720">
              <w:rPr>
                <w:rFonts w:ascii="Tahoma" w:eastAsia="Arial" w:hAnsi="Tahoma" w:cs="Tahoma"/>
                <w:color w:val="000000" w:themeColor="text1"/>
                <w:kern w:val="2"/>
                <w:sz w:val="22"/>
                <w:szCs w:val="22"/>
                <w:lang w:val="lt"/>
              </w:rPr>
              <w:t>Licencij</w:t>
            </w:r>
            <w:r w:rsidR="005E6720">
              <w:rPr>
                <w:rFonts w:ascii="Tahoma" w:eastAsia="Arial" w:hAnsi="Tahoma" w:cs="Tahoma"/>
                <w:color w:val="000000" w:themeColor="text1"/>
                <w:kern w:val="2"/>
                <w:sz w:val="22"/>
                <w:szCs w:val="22"/>
                <w:lang w:val="lt"/>
              </w:rPr>
              <w:t>os tam</w:t>
            </w:r>
            <w:r w:rsidRPr="00DE219A">
              <w:rPr>
                <w:rFonts w:ascii="Tahoma" w:eastAsia="Arial" w:hAnsi="Tahoma" w:cs="Tahoma"/>
                <w:color w:val="000000" w:themeColor="text1"/>
                <w:kern w:val="2"/>
                <w:sz w:val="22"/>
                <w:szCs w:val="22"/>
                <w:lang w:val="lt"/>
              </w:rPr>
              <w:t>pa nebereikalingos;</w:t>
            </w:r>
          </w:p>
          <w:p w14:paraId="1CC9CEEC" w14:textId="51E76D48"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 xml:space="preserve">11.2.7. Tiekėjas daugiau kaip 2 kartus pristato </w:t>
            </w:r>
            <w:r w:rsidR="005E6720">
              <w:rPr>
                <w:rFonts w:ascii="Tahoma" w:eastAsia="Arial" w:hAnsi="Tahoma" w:cs="Tahoma"/>
                <w:color w:val="000000" w:themeColor="text1"/>
                <w:kern w:val="2"/>
                <w:sz w:val="22"/>
                <w:szCs w:val="22"/>
                <w:lang w:val="lt"/>
              </w:rPr>
              <w:t>Licencijas</w:t>
            </w:r>
            <w:r w:rsidRPr="00DE219A">
              <w:rPr>
                <w:rFonts w:ascii="Tahoma" w:eastAsia="Arial" w:hAnsi="Tahoma" w:cs="Tahoma"/>
                <w:color w:val="000000" w:themeColor="text1"/>
                <w:kern w:val="2"/>
                <w:sz w:val="22"/>
                <w:szCs w:val="22"/>
                <w:lang w:val="lt"/>
              </w:rPr>
              <w:t xml:space="preserve">, kurios neatitinka Sutartyje ir (ar) Įstatymuose nustatytų reikalavimų </w:t>
            </w:r>
            <w:r w:rsidR="005E6720">
              <w:rPr>
                <w:rFonts w:ascii="Tahoma" w:eastAsia="Arial" w:hAnsi="Tahoma" w:cs="Tahoma"/>
                <w:color w:val="000000" w:themeColor="text1"/>
                <w:kern w:val="2"/>
                <w:sz w:val="22"/>
                <w:szCs w:val="22"/>
                <w:lang w:val="lt"/>
              </w:rPr>
              <w:t>Licencijoms</w:t>
            </w:r>
            <w:r w:rsidRPr="00DE219A">
              <w:rPr>
                <w:rFonts w:ascii="Tahoma" w:eastAsia="Arial" w:hAnsi="Tahoma" w:cs="Tahoma"/>
                <w:color w:val="000000" w:themeColor="text1"/>
                <w:kern w:val="2"/>
                <w:sz w:val="22"/>
                <w:szCs w:val="22"/>
                <w:lang w:val="lt"/>
              </w:rPr>
              <w:t>;</w:t>
            </w:r>
          </w:p>
          <w:p w14:paraId="0514058F" w14:textId="2189DB18"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11.2.8. Tiekėjo kvalifikacija tapo nebeatitinkančia pirkimo dokumentuose nustatytų Sutarties tinkamam vykdymui būtinų reikalavimų ir šie neatitikimai nebuvo ištaisyti per 14 kalendorinių dienų nuo kvalifikacijos tapimo neatitinkančia dienos</w:t>
            </w:r>
            <w:r>
              <w:rPr>
                <w:rFonts w:ascii="Tahoma" w:eastAsia="Arial" w:hAnsi="Tahoma" w:cs="Tahoma"/>
                <w:color w:val="000000" w:themeColor="text1"/>
                <w:kern w:val="2"/>
                <w:sz w:val="22"/>
                <w:szCs w:val="22"/>
                <w:lang w:val="lt"/>
              </w:rPr>
              <w:t xml:space="preserve"> </w:t>
            </w:r>
            <w:r w:rsidRPr="007E2450">
              <w:rPr>
                <w:rFonts w:ascii="Tahoma" w:hAnsi="Tahoma" w:cs="Tahoma"/>
                <w:b/>
                <w:bCs/>
                <w:color w:val="000000" w:themeColor="text1"/>
                <w:kern w:val="2"/>
                <w:sz w:val="22"/>
                <w:szCs w:val="22"/>
              </w:rPr>
              <w:t>(nuostata taikoma, kai pirkimo dokumentuose buvo nustatyti reikalavimai tiekėjų kvalifikacijai)</w:t>
            </w:r>
            <w:r w:rsidRPr="00DE219A">
              <w:rPr>
                <w:rFonts w:ascii="Tahoma" w:hAnsi="Tahoma" w:cs="Tahoma"/>
                <w:color w:val="000000" w:themeColor="text1"/>
                <w:kern w:val="2"/>
                <w:sz w:val="22"/>
                <w:szCs w:val="22"/>
              </w:rPr>
              <w:t>;</w:t>
            </w:r>
          </w:p>
          <w:p w14:paraId="6C25FFE9" w14:textId="77777777" w:rsidR="003B3511" w:rsidRPr="00DE219A" w:rsidRDefault="003B3511" w:rsidP="003B3511">
            <w:pPr>
              <w:tabs>
                <w:tab w:val="left" w:pos="567"/>
                <w:tab w:val="left" w:pos="851"/>
                <w:tab w:val="left" w:pos="992"/>
                <w:tab w:val="left" w:pos="1134"/>
              </w:tabs>
              <w:spacing w:after="120" w:line="257" w:lineRule="auto"/>
              <w:jc w:val="both"/>
              <w:rPr>
                <w:rFonts w:ascii="Tahoma" w:eastAsia="Arial" w:hAnsi="Tahoma" w:cs="Tahoma"/>
                <w:color w:val="000000" w:themeColor="text1"/>
                <w:kern w:val="2"/>
                <w:sz w:val="22"/>
                <w:szCs w:val="22"/>
                <w:lang w:val="lt"/>
              </w:rPr>
            </w:pPr>
            <w:r w:rsidRPr="00DE219A">
              <w:rPr>
                <w:rFonts w:ascii="Tahoma" w:eastAsia="Arial" w:hAnsi="Tahoma" w:cs="Tahoma"/>
                <w:color w:val="000000" w:themeColor="text1"/>
                <w:kern w:val="2"/>
                <w:sz w:val="22"/>
                <w:szCs w:val="22"/>
                <w:lang w:val="lt"/>
              </w:rPr>
              <w:t>11.2.9. Tiekėjas pažeidžia šios Sutarties nuostatas, reglamentuojančias konkurenciją, intelektinės nuosavybės ar konfidencialios informacijos valdymą;</w:t>
            </w:r>
          </w:p>
          <w:p w14:paraId="1A3303F3" w14:textId="238AABC8" w:rsidR="003B3511" w:rsidRPr="009D77B9" w:rsidRDefault="003B3511" w:rsidP="003B3511">
            <w:pPr>
              <w:spacing w:after="120" w:line="257" w:lineRule="auto"/>
              <w:jc w:val="both"/>
              <w:rPr>
                <w:rFonts w:ascii="Tahoma" w:eastAsia="Arial" w:hAnsi="Tahoma" w:cs="Tahoma"/>
                <w:color w:val="000000" w:themeColor="text1"/>
                <w:kern w:val="2"/>
                <w:sz w:val="22"/>
                <w:szCs w:val="22"/>
                <w:lang w:val="en-US"/>
              </w:rPr>
            </w:pPr>
            <w:r w:rsidRPr="00DE219A">
              <w:rPr>
                <w:rFonts w:ascii="Tahoma" w:eastAsia="Arial" w:hAnsi="Tahoma" w:cs="Tahoma"/>
                <w:color w:val="000000" w:themeColor="text1"/>
                <w:kern w:val="2"/>
                <w:sz w:val="22"/>
                <w:szCs w:val="22"/>
                <w:lang w:val="lt"/>
              </w:rPr>
              <w:t>11.2.10. Tiekėjas pažeidžia Bendrųjų sąlygų nuostatas dėl Sutarties vykdymui pasitelkiamų naujų subtiekėjų ir (ar specialistų) / esamų subtiekėjų ir (ar) specialistų keitimo;</w:t>
            </w:r>
          </w:p>
          <w:p w14:paraId="1FD93FB7" w14:textId="77777777" w:rsidR="003B3511" w:rsidRPr="00DE219A" w:rsidRDefault="003B3511" w:rsidP="003B3511">
            <w:pPr>
              <w:spacing w:after="120" w:line="257" w:lineRule="auto"/>
              <w:jc w:val="both"/>
              <w:rPr>
                <w:rFonts w:ascii="Tahoma" w:hAnsi="Tahoma" w:cs="Tahoma"/>
                <w:color w:val="000000" w:themeColor="text1"/>
                <w:sz w:val="22"/>
              </w:rPr>
            </w:pPr>
            <w:r w:rsidRPr="00DE219A">
              <w:rPr>
                <w:rFonts w:ascii="Tahoma" w:eastAsia="Arial" w:hAnsi="Tahoma" w:cs="Tahoma"/>
                <w:color w:val="000000" w:themeColor="text1"/>
                <w:kern w:val="2"/>
                <w:sz w:val="22"/>
                <w:szCs w:val="22"/>
                <w:lang w:val="lt"/>
              </w:rPr>
              <w:t xml:space="preserve">11.2.11. </w:t>
            </w:r>
            <w:r w:rsidRPr="00DE219A">
              <w:rPr>
                <w:rFonts w:ascii="Tahoma" w:hAnsi="Tahoma" w:cs="Tahoma"/>
                <w:sz w:val="22"/>
              </w:rPr>
              <w:t xml:space="preserve">paaiškėjo, kad su Tiekėju neturėjo būti sudaryta Sutartis dėl to, kad Europos Sąjungos Teisingumo Teismas procese pagal Sutarties </w:t>
            </w:r>
            <w:r w:rsidRPr="00DE219A">
              <w:rPr>
                <w:rFonts w:ascii="Tahoma" w:hAnsi="Tahoma" w:cs="Tahoma"/>
                <w:color w:val="000000" w:themeColor="text1"/>
                <w:sz w:val="22"/>
              </w:rPr>
              <w:t>dėl Europos Sąjungos veikimo 258 straipsnį pripažino, kad nebuvo įvykdyti įsipareigojimai pagal Europos Sąjungos steigiamąsias sutartis ir Direktyvą 2014/24/ES;</w:t>
            </w:r>
          </w:p>
          <w:p w14:paraId="30C51389" w14:textId="77777777" w:rsidR="003B3511" w:rsidRPr="00DE219A" w:rsidRDefault="003B3511" w:rsidP="003B3511">
            <w:pPr>
              <w:spacing w:after="120" w:line="257" w:lineRule="auto"/>
              <w:jc w:val="both"/>
              <w:rPr>
                <w:rFonts w:ascii="Tahoma" w:hAnsi="Tahoma" w:cs="Tahoma"/>
                <w:iCs/>
                <w:color w:val="000000" w:themeColor="text1"/>
                <w:sz w:val="22"/>
              </w:rPr>
            </w:pPr>
            <w:r w:rsidRPr="00DE219A">
              <w:rPr>
                <w:rFonts w:ascii="Tahoma" w:eastAsia="Arial" w:hAnsi="Tahoma" w:cs="Tahoma"/>
                <w:color w:val="000000" w:themeColor="text1"/>
                <w:kern w:val="2"/>
                <w:sz w:val="22"/>
                <w:szCs w:val="22"/>
              </w:rPr>
              <w:t xml:space="preserve">11.2.12. </w:t>
            </w:r>
            <w:r w:rsidRPr="00DE219A">
              <w:rPr>
                <w:rFonts w:ascii="Tahoma" w:hAnsi="Tahoma" w:cs="Tahoma"/>
                <w:iCs/>
                <w:color w:val="000000" w:themeColor="text1"/>
                <w:sz w:val="22"/>
              </w:rPr>
              <w:t xml:space="preserve">Lietuvos Respublikos Vyriausybė Nacionaliniam saugumui užtikrinti svarbių objektų apsaugos įstatymo nustatyta tvarka priima sprendimą, patvirtinantį, kad Sutartis (jo pakeitimas) </w:t>
            </w:r>
            <w:r w:rsidRPr="00DE219A">
              <w:rPr>
                <w:rFonts w:ascii="Tahoma" w:hAnsi="Tahoma" w:cs="Tahoma"/>
                <w:color w:val="000000" w:themeColor="text1"/>
                <w:sz w:val="22"/>
              </w:rPr>
              <w:t xml:space="preserve">laikoma keliančia riziką ar </w:t>
            </w:r>
            <w:r w:rsidRPr="00DE219A">
              <w:rPr>
                <w:rFonts w:ascii="Tahoma" w:hAnsi="Tahoma" w:cs="Tahoma"/>
                <w:iCs/>
                <w:color w:val="000000" w:themeColor="text1"/>
                <w:sz w:val="22"/>
              </w:rPr>
              <w:t>neatitinka nacionalinio saugumo interesų;</w:t>
            </w:r>
          </w:p>
          <w:p w14:paraId="229F3E4E" w14:textId="77777777" w:rsidR="003B3511" w:rsidRPr="00DE219A" w:rsidRDefault="003B3511" w:rsidP="003B3511">
            <w:pPr>
              <w:spacing w:after="120" w:line="257" w:lineRule="auto"/>
              <w:jc w:val="both"/>
              <w:rPr>
                <w:rFonts w:ascii="Tahoma" w:hAnsi="Tahoma" w:cs="Tahoma"/>
                <w:color w:val="000000" w:themeColor="text1"/>
                <w:sz w:val="22"/>
              </w:rPr>
            </w:pPr>
            <w:r w:rsidRPr="00DE219A">
              <w:rPr>
                <w:rFonts w:ascii="Tahoma" w:hAnsi="Tahoma" w:cs="Tahoma"/>
                <w:color w:val="000000" w:themeColor="text1"/>
                <w:sz w:val="22"/>
              </w:rPr>
              <w:t>11.2.13. Sutartis buvo pakeista pažeidžiant Viešųjų pirkimų įstatymo 89 straipsnį;</w:t>
            </w:r>
          </w:p>
          <w:p w14:paraId="73B10FF4" w14:textId="1608A984" w:rsidR="003B3511" w:rsidRPr="00DE219A" w:rsidRDefault="003B3511" w:rsidP="003B3511">
            <w:pPr>
              <w:spacing w:after="120" w:line="257" w:lineRule="auto"/>
              <w:jc w:val="both"/>
              <w:rPr>
                <w:rFonts w:ascii="Tahoma" w:hAnsi="Tahoma" w:cs="Tahoma"/>
                <w:sz w:val="22"/>
              </w:rPr>
            </w:pPr>
            <w:r w:rsidRPr="00DE219A">
              <w:rPr>
                <w:rFonts w:ascii="Tahoma" w:hAnsi="Tahoma" w:cs="Tahoma"/>
                <w:color w:val="000000" w:themeColor="text1"/>
                <w:sz w:val="22"/>
                <w:lang w:val="en-US"/>
              </w:rPr>
              <w:t xml:space="preserve">11.2.14. </w:t>
            </w:r>
            <w:r w:rsidRPr="00DE219A">
              <w:rPr>
                <w:rFonts w:ascii="Tahoma" w:hAnsi="Tahoma" w:cs="Tahoma"/>
                <w:sz w:val="22"/>
              </w:rPr>
              <w:t>paaiškėjo, kad Tiekėjas, su kuriuo sudaryta Sutartis, turėjo būti pašalintas iš Pirkimo procedūros pagal Viešųjų pirkimų įstatymo 46 straipsnio 1 dalį;</w:t>
            </w:r>
          </w:p>
          <w:p w14:paraId="08D779FF" w14:textId="28F198B5" w:rsidR="003B3511" w:rsidRPr="00DE219A" w:rsidRDefault="003B3511" w:rsidP="003B3511">
            <w:pPr>
              <w:spacing w:after="120" w:line="257" w:lineRule="auto"/>
              <w:jc w:val="both"/>
              <w:rPr>
                <w:rFonts w:ascii="Tahoma" w:hAnsi="Tahoma" w:cs="Tahoma"/>
                <w:color w:val="000000" w:themeColor="text1"/>
                <w:sz w:val="22"/>
              </w:rPr>
            </w:pPr>
            <w:r w:rsidRPr="00DE219A">
              <w:rPr>
                <w:rFonts w:ascii="Tahoma" w:hAnsi="Tahoma" w:cs="Tahoma"/>
                <w:color w:val="000000" w:themeColor="text1"/>
                <w:sz w:val="22"/>
              </w:rPr>
              <w:t xml:space="preserve">11.2.15. </w:t>
            </w:r>
            <w:r w:rsidRPr="00DE219A">
              <w:rPr>
                <w:rFonts w:ascii="Tahoma" w:hAnsi="Tahoma" w:cs="Tahoma"/>
                <w:sz w:val="22"/>
              </w:rPr>
              <w:t>paaiškėjo Viešųjų pirkimų įstatymo 37 straipsnio 9 dalyje, 45 straipsnio 2</w:t>
            </w:r>
            <w:r w:rsidRPr="00DE219A">
              <w:rPr>
                <w:rFonts w:ascii="Tahoma" w:hAnsi="Tahoma" w:cs="Tahoma"/>
                <w:sz w:val="22"/>
                <w:vertAlign w:val="superscript"/>
              </w:rPr>
              <w:t>1</w:t>
            </w:r>
            <w:r w:rsidRPr="00DE219A">
              <w:rPr>
                <w:rFonts w:ascii="Tahoma" w:hAnsi="Tahoma" w:cs="Tahoma"/>
                <w:sz w:val="22"/>
              </w:rPr>
              <w:t xml:space="preserve"> dalyje ir (ar) 47 straipsnio 9 dalyje nurodytos aplinkybės</w:t>
            </w:r>
            <w:r w:rsidRPr="00DE219A">
              <w:rPr>
                <w:rFonts w:ascii="Tahoma" w:hAnsi="Tahoma" w:cs="Tahoma"/>
                <w:color w:val="000000" w:themeColor="text1"/>
                <w:sz w:val="22"/>
              </w:rPr>
              <w:t>.</w:t>
            </w:r>
          </w:p>
        </w:tc>
      </w:tr>
      <w:tr w:rsidR="003B3511" w:rsidRPr="00DE219A" w14:paraId="719D56E2" w14:textId="77777777" w:rsidTr="000E3C1C">
        <w:trPr>
          <w:trHeight w:val="300"/>
        </w:trPr>
        <w:tc>
          <w:tcPr>
            <w:tcW w:w="9780" w:type="dxa"/>
            <w:gridSpan w:val="8"/>
          </w:tcPr>
          <w:p w14:paraId="55D543F8" w14:textId="53FF7B99" w:rsidR="003B3511" w:rsidRPr="00DE219A" w:rsidRDefault="003B3511" w:rsidP="003B3511">
            <w:pPr>
              <w:jc w:val="center"/>
              <w:rPr>
                <w:rFonts w:ascii="Tahoma" w:hAnsi="Tahoma" w:cs="Tahoma"/>
                <w:kern w:val="2"/>
                <w:sz w:val="22"/>
                <w:szCs w:val="22"/>
              </w:rPr>
            </w:pPr>
            <w:r w:rsidRPr="00DE219A">
              <w:rPr>
                <w:rFonts w:ascii="Tahoma" w:hAnsi="Tahoma" w:cs="Tahoma"/>
                <w:b/>
                <w:bCs/>
                <w:kern w:val="2"/>
                <w:sz w:val="22"/>
                <w:szCs w:val="22"/>
              </w:rPr>
              <w:lastRenderedPageBreak/>
              <w:t xml:space="preserve">12. APLINKOSAUGINIAI IR SOCIALINIAI KRITERIJAI </w:t>
            </w:r>
          </w:p>
        </w:tc>
      </w:tr>
      <w:tr w:rsidR="003B3511" w:rsidRPr="00DE219A" w14:paraId="722ECF51" w14:textId="77777777" w:rsidTr="000E3C1C">
        <w:trPr>
          <w:trHeight w:val="300"/>
        </w:trPr>
        <w:tc>
          <w:tcPr>
            <w:tcW w:w="2717" w:type="dxa"/>
            <w:gridSpan w:val="2"/>
            <w:vAlign w:val="center"/>
          </w:tcPr>
          <w:p w14:paraId="3C1B1B7B" w14:textId="77777777"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lastRenderedPageBreak/>
              <w:t>12.1. Aplinkosauginių kriterijų nustatymo teisinis pagrindas</w:t>
            </w:r>
          </w:p>
        </w:tc>
        <w:tc>
          <w:tcPr>
            <w:tcW w:w="7063" w:type="dxa"/>
            <w:gridSpan w:val="6"/>
            <w:tcBorders>
              <w:bottom w:val="single" w:sz="4" w:space="0" w:color="auto"/>
            </w:tcBorders>
            <w:vAlign w:val="center"/>
          </w:tcPr>
          <w:p w14:paraId="267520F7" w14:textId="7738CAD4" w:rsidR="003B3511" w:rsidRPr="005E6720" w:rsidRDefault="003B3511" w:rsidP="005E6720">
            <w:pPr>
              <w:jc w:val="both"/>
              <w:rPr>
                <w:rFonts w:ascii="Tahoma" w:hAnsi="Tahoma" w:cs="Tahoma"/>
                <w:color w:val="000000"/>
                <w:kern w:val="2"/>
                <w:sz w:val="22"/>
                <w:szCs w:val="22"/>
              </w:rPr>
            </w:pPr>
            <w:r w:rsidRPr="005E6720">
              <w:rPr>
                <w:rFonts w:ascii="Tahoma" w:hAnsi="Tahoma" w:cs="Tahoma"/>
                <w:color w:val="000000"/>
                <w:kern w:val="2"/>
                <w:sz w:val="22"/>
                <w:szCs w:val="22"/>
                <w:shd w:val="clear" w:color="auto" w:fill="FFFFFF"/>
              </w:rPr>
              <w:t xml:space="preserve">Aplinkosauginiai kriterijai </w:t>
            </w:r>
            <w:r w:rsidR="005E6720">
              <w:rPr>
                <w:rFonts w:ascii="Tahoma" w:hAnsi="Tahoma" w:cs="Tahoma"/>
                <w:color w:val="000000"/>
                <w:kern w:val="2"/>
                <w:sz w:val="22"/>
                <w:szCs w:val="22"/>
                <w:shd w:val="clear" w:color="auto" w:fill="FFFFFF"/>
              </w:rPr>
              <w:t>Licencijoms</w:t>
            </w:r>
            <w:r w:rsidR="005E6720" w:rsidRPr="005E6720">
              <w:rPr>
                <w:rFonts w:ascii="Tahoma" w:hAnsi="Tahoma" w:cs="Tahoma"/>
                <w:color w:val="000000"/>
                <w:kern w:val="2"/>
                <w:sz w:val="22"/>
                <w:szCs w:val="22"/>
                <w:shd w:val="clear" w:color="auto" w:fill="FFFFFF"/>
              </w:rPr>
              <w:t xml:space="preserve"> </w:t>
            </w:r>
            <w:r w:rsidRPr="005E6720">
              <w:rPr>
                <w:rFonts w:ascii="Tahoma" w:hAnsi="Tahoma" w:cs="Tahoma"/>
                <w:color w:val="000000"/>
                <w:kern w:val="2"/>
                <w:sz w:val="22"/>
                <w:szCs w:val="22"/>
                <w:shd w:val="clear" w:color="auto" w:fill="FFFFFF"/>
              </w:rPr>
              <w:t xml:space="preserve">nustatomi vadovaujantis </w:t>
            </w:r>
            <w:r w:rsidRPr="005E6720">
              <w:rPr>
                <w:rFonts w:ascii="Tahoma" w:hAnsi="Tahoma" w:cs="Tahoma"/>
                <w:color w:val="000000"/>
                <w:kern w:val="2"/>
                <w:sz w:val="22"/>
                <w:szCs w:val="22"/>
              </w:rPr>
              <w:t xml:space="preserve">Aplinkos apsaugos kriterijų taikymo, vykdant žaliuosius pirkimus, tvarkos aprašo, patvirtinto 2011 m. birželio 28 d. įsakymu </w:t>
            </w:r>
            <w:r w:rsidRPr="005E6720">
              <w:rPr>
                <w:rFonts w:ascii="Tahoma" w:hAnsi="Tahoma" w:cs="Tahoma"/>
                <w:color w:val="000000"/>
                <w:kern w:val="2"/>
                <w:sz w:val="22"/>
                <w:szCs w:val="22"/>
                <w:lang w:val="en-US"/>
              </w:rPr>
              <w:t>D1-508</w:t>
            </w:r>
            <w:r w:rsidRPr="005E6720">
              <w:rPr>
                <w:rFonts w:ascii="Tahoma" w:hAnsi="Tahoma" w:cs="Tahoma"/>
                <w:color w:val="000000"/>
                <w:kern w:val="2"/>
                <w:sz w:val="22"/>
                <w:szCs w:val="22"/>
                <w:shd w:val="clear" w:color="auto" w:fill="FFFFFF"/>
              </w:rPr>
              <w:t xml:space="preserve"> „Dėl Aplinkos apsaugos kriterijų taikymo, vykdant žaliuosius pirkimus, tvarkos aprašo patvirtinimo“ (toliau – Tvarkos aprašas) </w:t>
            </w:r>
            <w:permStart w:id="1297417327" w:edGrp="everyone"/>
            <w:r w:rsidR="005E6720" w:rsidRPr="005E6720">
              <w:rPr>
                <w:rFonts w:ascii="Tahoma" w:hAnsi="Tahoma" w:cs="Tahoma"/>
                <w:color w:val="000000"/>
                <w:kern w:val="2"/>
                <w:sz w:val="22"/>
                <w:szCs w:val="22"/>
                <w:shd w:val="clear" w:color="auto" w:fill="FFFFFF"/>
              </w:rPr>
              <w:t xml:space="preserve">4.4.3. </w:t>
            </w:r>
            <w:permEnd w:id="1297417327"/>
            <w:r w:rsidRPr="005E6720">
              <w:rPr>
                <w:rFonts w:ascii="Tahoma" w:hAnsi="Tahoma" w:cs="Tahoma"/>
                <w:color w:val="000000"/>
                <w:kern w:val="2"/>
                <w:sz w:val="22"/>
                <w:szCs w:val="22"/>
                <w:shd w:val="clear" w:color="auto" w:fill="FFFFFF"/>
              </w:rPr>
              <w:t>papunkčiu</w:t>
            </w:r>
            <w:r w:rsidR="005E6720" w:rsidRPr="005E6720">
              <w:rPr>
                <w:rFonts w:ascii="Tahoma" w:hAnsi="Tahoma" w:cs="Tahoma"/>
                <w:color w:val="000000"/>
                <w:kern w:val="2"/>
                <w:sz w:val="22"/>
                <w:szCs w:val="22"/>
                <w:shd w:val="clear" w:color="auto" w:fill="FFFFFF"/>
              </w:rPr>
              <w:t>:</w:t>
            </w:r>
            <w:r w:rsidRPr="005E6720">
              <w:rPr>
                <w:rFonts w:ascii="Tahoma" w:hAnsi="Tahoma" w:cs="Tahoma"/>
                <w:color w:val="000000"/>
                <w:kern w:val="2"/>
                <w:sz w:val="22"/>
                <w:szCs w:val="22"/>
              </w:rPr>
              <w:t> </w:t>
            </w:r>
          </w:p>
          <w:p w14:paraId="5125D1FF" w14:textId="6DC45CCD" w:rsidR="005E6720" w:rsidRPr="00C82AD3" w:rsidRDefault="005E6720" w:rsidP="00C82AD3">
            <w:pPr>
              <w:spacing w:line="257" w:lineRule="atLeast"/>
              <w:jc w:val="both"/>
              <w:rPr>
                <w:rFonts w:ascii="Tahoma" w:hAnsi="Tahoma" w:cs="Tahoma"/>
                <w:color w:val="000000"/>
                <w:sz w:val="22"/>
                <w:szCs w:val="22"/>
                <w:lang w:eastAsia="lt-LT"/>
              </w:rPr>
            </w:pPr>
            <w:r w:rsidRPr="00C82AD3">
              <w:rPr>
                <w:rFonts w:ascii="Tahoma" w:hAnsi="Tahoma" w:cs="Tahoma"/>
                <w:color w:val="000000"/>
                <w:sz w:val="22"/>
                <w:szCs w:val="22"/>
                <w:lang w:eastAsia="lt-LT"/>
              </w:rPr>
              <w:t>„perkama tik nematerialaus pobūdžio (intelektinė) ar kitokia paslauga, nesusijusi su materialaus objekto sukūrimu &lt;...&gt; perkama prekė: programinė įranga, programinės įrangos nuoma, licencijos, elektroniniai leidiniai ar elektroninės knygos</w:t>
            </w:r>
            <w:r>
              <w:rPr>
                <w:rFonts w:ascii="Tahoma" w:hAnsi="Tahoma" w:cs="Tahoma"/>
                <w:color w:val="000000"/>
                <w:sz w:val="22"/>
                <w:szCs w:val="22"/>
                <w:lang w:eastAsia="lt-LT"/>
              </w:rPr>
              <w:t>;</w:t>
            </w:r>
            <w:r w:rsidRPr="00C82AD3">
              <w:rPr>
                <w:rFonts w:ascii="Tahoma" w:hAnsi="Tahoma" w:cs="Tahoma"/>
                <w:color w:val="000000"/>
                <w:sz w:val="22"/>
                <w:szCs w:val="22"/>
                <w:lang w:eastAsia="lt-LT"/>
              </w:rPr>
              <w:t>“</w:t>
            </w:r>
          </w:p>
          <w:p w14:paraId="76FA0F6D" w14:textId="7825BB91" w:rsidR="005E6720" w:rsidRPr="00C82AD3" w:rsidRDefault="005E6720" w:rsidP="005E6720">
            <w:pPr>
              <w:jc w:val="both"/>
              <w:rPr>
                <w:rFonts w:ascii="Tahoma" w:hAnsi="Tahoma" w:cs="Tahoma"/>
                <w:color w:val="000000"/>
                <w:kern w:val="2"/>
                <w:sz w:val="22"/>
                <w:szCs w:val="22"/>
                <w:shd w:val="clear" w:color="auto" w:fill="FFFFFF"/>
              </w:rPr>
            </w:pPr>
          </w:p>
        </w:tc>
      </w:tr>
      <w:tr w:rsidR="003B3511" w:rsidRPr="00DE219A" w14:paraId="5E82C437" w14:textId="77777777" w:rsidTr="000E3C1C">
        <w:trPr>
          <w:trHeight w:val="300"/>
        </w:trPr>
        <w:tc>
          <w:tcPr>
            <w:tcW w:w="2717" w:type="dxa"/>
            <w:gridSpan w:val="2"/>
            <w:vAlign w:val="center"/>
          </w:tcPr>
          <w:p w14:paraId="7E9630EA" w14:textId="5E4101D0" w:rsidR="003B3511" w:rsidRPr="00DE219A" w:rsidRDefault="003B3511" w:rsidP="005E6720">
            <w:pPr>
              <w:rPr>
                <w:rFonts w:ascii="Tahoma" w:hAnsi="Tahoma" w:cs="Tahoma"/>
                <w:b/>
                <w:bCs/>
                <w:kern w:val="2"/>
                <w:sz w:val="22"/>
                <w:szCs w:val="22"/>
              </w:rPr>
            </w:pPr>
            <w:r w:rsidRPr="00DE219A">
              <w:rPr>
                <w:rFonts w:ascii="Tahoma" w:hAnsi="Tahoma" w:cs="Tahoma"/>
                <w:b/>
                <w:bCs/>
                <w:kern w:val="2"/>
                <w:sz w:val="22"/>
                <w:szCs w:val="22"/>
              </w:rPr>
              <w:t>12.</w:t>
            </w:r>
            <w:r w:rsidR="005E6720">
              <w:rPr>
                <w:rFonts w:ascii="Tahoma" w:hAnsi="Tahoma" w:cs="Tahoma"/>
                <w:b/>
                <w:bCs/>
                <w:kern w:val="2"/>
                <w:sz w:val="22"/>
                <w:szCs w:val="22"/>
              </w:rPr>
              <w:t>2</w:t>
            </w:r>
            <w:r w:rsidRPr="00DE219A">
              <w:rPr>
                <w:rFonts w:ascii="Tahoma" w:hAnsi="Tahoma" w:cs="Tahoma"/>
                <w:b/>
                <w:bCs/>
                <w:kern w:val="2"/>
                <w:sz w:val="22"/>
                <w:szCs w:val="22"/>
              </w:rPr>
              <w:t xml:space="preserve">. Su perkamomis </w:t>
            </w:r>
            <w:r w:rsidR="005E6720">
              <w:rPr>
                <w:rFonts w:ascii="Tahoma" w:hAnsi="Tahoma" w:cs="Tahoma"/>
                <w:b/>
                <w:bCs/>
                <w:kern w:val="2"/>
                <w:sz w:val="22"/>
                <w:szCs w:val="22"/>
              </w:rPr>
              <w:t>Licencijomis</w:t>
            </w:r>
            <w:r w:rsidR="005E6720" w:rsidRPr="00DE219A">
              <w:rPr>
                <w:rFonts w:ascii="Tahoma" w:hAnsi="Tahoma" w:cs="Tahoma"/>
                <w:b/>
                <w:bCs/>
                <w:kern w:val="2"/>
                <w:sz w:val="22"/>
                <w:szCs w:val="22"/>
              </w:rPr>
              <w:t xml:space="preserve"> </w:t>
            </w:r>
            <w:r w:rsidRPr="00DE219A">
              <w:rPr>
                <w:rFonts w:ascii="Tahoma" w:hAnsi="Tahoma" w:cs="Tahoma"/>
                <w:b/>
                <w:bCs/>
                <w:kern w:val="2"/>
                <w:sz w:val="22"/>
                <w:szCs w:val="22"/>
              </w:rPr>
              <w:t>susiję socialiniai kriterijai</w:t>
            </w:r>
          </w:p>
        </w:tc>
        <w:tc>
          <w:tcPr>
            <w:tcW w:w="7063" w:type="dxa"/>
            <w:gridSpan w:val="6"/>
            <w:vAlign w:val="center"/>
          </w:tcPr>
          <w:p w14:paraId="62DF718C" w14:textId="77777777" w:rsidR="003B3511" w:rsidRPr="00DE219A" w:rsidRDefault="003B3511" w:rsidP="003B3511">
            <w:pPr>
              <w:jc w:val="both"/>
              <w:rPr>
                <w:rFonts w:ascii="Tahoma" w:hAnsi="Tahoma" w:cs="Tahoma"/>
                <w:color w:val="000000"/>
                <w:kern w:val="2"/>
                <w:sz w:val="22"/>
                <w:szCs w:val="22"/>
                <w:shd w:val="clear" w:color="auto" w:fill="FFFFFF"/>
              </w:rPr>
            </w:pPr>
            <w:permStart w:id="384980931" w:edGrp="everyone"/>
            <w:r w:rsidRPr="00DE219A">
              <w:rPr>
                <w:rFonts w:ascii="Tahoma" w:hAnsi="Tahoma" w:cs="Tahoma"/>
                <w:color w:val="000000"/>
                <w:kern w:val="2"/>
                <w:sz w:val="22"/>
                <w:szCs w:val="22"/>
                <w:shd w:val="clear" w:color="auto" w:fill="FFFFFF"/>
              </w:rPr>
              <w:t>Netaikoma</w:t>
            </w:r>
          </w:p>
          <w:permEnd w:id="384980931"/>
          <w:p w14:paraId="2A8C2C0D" w14:textId="51D3CBAD" w:rsidR="003B3511" w:rsidRPr="00DE219A" w:rsidRDefault="003B3511" w:rsidP="003B3511">
            <w:pPr>
              <w:jc w:val="both"/>
              <w:rPr>
                <w:rFonts w:ascii="Tahoma" w:hAnsi="Tahoma" w:cs="Tahoma"/>
                <w:color w:val="0070C0"/>
                <w:kern w:val="2"/>
                <w:sz w:val="22"/>
                <w:szCs w:val="22"/>
              </w:rPr>
            </w:pPr>
          </w:p>
        </w:tc>
      </w:tr>
      <w:tr w:rsidR="003B3511" w:rsidRPr="00DE219A" w14:paraId="2AD17AA7" w14:textId="70321A8E" w:rsidTr="000E3C1C">
        <w:trPr>
          <w:trHeight w:val="300"/>
        </w:trPr>
        <w:tc>
          <w:tcPr>
            <w:tcW w:w="9780" w:type="dxa"/>
            <w:gridSpan w:val="8"/>
          </w:tcPr>
          <w:p w14:paraId="10125848" w14:textId="7A0078AF" w:rsidR="003B3511" w:rsidRPr="00965B0E"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 xml:space="preserve">13. BENDRŲJŲ SĄLYGŲ PAKEITIMAI IR PAPILDYMAI </w:t>
            </w:r>
          </w:p>
        </w:tc>
      </w:tr>
      <w:tr w:rsidR="003B3511" w:rsidRPr="00DE219A" w14:paraId="5A6D80C1" w14:textId="6BB88870" w:rsidTr="000E3C1C">
        <w:trPr>
          <w:trHeight w:val="300"/>
        </w:trPr>
        <w:tc>
          <w:tcPr>
            <w:tcW w:w="2717" w:type="dxa"/>
            <w:gridSpan w:val="2"/>
          </w:tcPr>
          <w:p w14:paraId="738619E5" w14:textId="3FFB0276" w:rsidR="003B3511" w:rsidRPr="00DE219A" w:rsidRDefault="003B3511" w:rsidP="005E6720">
            <w:pPr>
              <w:rPr>
                <w:rFonts w:ascii="Tahoma" w:hAnsi="Tahoma" w:cs="Tahoma"/>
                <w:b/>
                <w:bCs/>
                <w:kern w:val="2"/>
                <w:sz w:val="22"/>
                <w:szCs w:val="22"/>
              </w:rPr>
            </w:pPr>
            <w:r>
              <w:rPr>
                <w:rFonts w:ascii="Tahoma" w:hAnsi="Tahoma" w:cs="Tahoma"/>
                <w:b/>
                <w:bCs/>
                <w:kern w:val="2"/>
                <w:sz w:val="22"/>
                <w:szCs w:val="22"/>
              </w:rPr>
              <w:t>13.</w:t>
            </w:r>
            <w:r w:rsidR="005E6720">
              <w:rPr>
                <w:rFonts w:ascii="Tahoma" w:hAnsi="Tahoma" w:cs="Tahoma"/>
                <w:b/>
                <w:bCs/>
                <w:kern w:val="2"/>
                <w:sz w:val="22"/>
                <w:szCs w:val="22"/>
                <w:lang w:val="en-US"/>
              </w:rPr>
              <w:t>1</w:t>
            </w:r>
            <w:r>
              <w:rPr>
                <w:rFonts w:ascii="Tahoma" w:hAnsi="Tahoma" w:cs="Tahoma"/>
                <w:b/>
                <w:bCs/>
                <w:kern w:val="2"/>
                <w:sz w:val="22"/>
                <w:szCs w:val="22"/>
              </w:rPr>
              <w:t>.</w:t>
            </w:r>
          </w:p>
        </w:tc>
        <w:tc>
          <w:tcPr>
            <w:tcW w:w="7063" w:type="dxa"/>
            <w:gridSpan w:val="6"/>
          </w:tcPr>
          <w:p w14:paraId="7A9C54C8" w14:textId="6C7BFD7D" w:rsidR="003B3511" w:rsidRPr="00DE219A" w:rsidRDefault="003B3511" w:rsidP="003B3511">
            <w:pPr>
              <w:rPr>
                <w:rFonts w:ascii="Tahoma" w:hAnsi="Tahoma" w:cs="Tahoma"/>
                <w:kern w:val="2"/>
                <w:sz w:val="22"/>
                <w:szCs w:val="22"/>
              </w:rPr>
            </w:pPr>
            <w:r w:rsidRPr="00DE219A">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4A7024" w:rsidRPr="00DE219A" w14:paraId="22E8178A" w14:textId="77777777" w:rsidTr="000E3C1C">
        <w:trPr>
          <w:trHeight w:val="300"/>
        </w:trPr>
        <w:tc>
          <w:tcPr>
            <w:tcW w:w="2717" w:type="dxa"/>
            <w:gridSpan w:val="2"/>
          </w:tcPr>
          <w:p w14:paraId="62AB29AC" w14:textId="4A1D812A" w:rsidR="004A7024" w:rsidRDefault="004A7024" w:rsidP="005E6720">
            <w:pPr>
              <w:rPr>
                <w:rFonts w:ascii="Tahoma" w:hAnsi="Tahoma" w:cs="Tahoma"/>
                <w:b/>
                <w:bCs/>
                <w:kern w:val="2"/>
                <w:sz w:val="22"/>
                <w:szCs w:val="22"/>
              </w:rPr>
            </w:pPr>
            <w:r>
              <w:rPr>
                <w:rFonts w:ascii="Tahoma" w:hAnsi="Tahoma" w:cs="Tahoma"/>
                <w:b/>
                <w:bCs/>
                <w:kern w:val="2"/>
                <w:sz w:val="22"/>
                <w:szCs w:val="22"/>
              </w:rPr>
              <w:t>13.2.</w:t>
            </w:r>
          </w:p>
        </w:tc>
        <w:tc>
          <w:tcPr>
            <w:tcW w:w="7063" w:type="dxa"/>
            <w:gridSpan w:val="6"/>
          </w:tcPr>
          <w:p w14:paraId="56B9C901" w14:textId="77777777" w:rsidR="004A7024" w:rsidRPr="00AA2395" w:rsidRDefault="004A7024" w:rsidP="00E476FA">
            <w:pPr>
              <w:jc w:val="both"/>
              <w:rPr>
                <w:rFonts w:ascii="Tahoma" w:hAnsi="Tahoma" w:cs="Tahoma"/>
                <w:kern w:val="2"/>
                <w:sz w:val="22"/>
                <w:szCs w:val="22"/>
              </w:rPr>
            </w:pPr>
            <w:r w:rsidRPr="00AA2395">
              <w:rPr>
                <w:rFonts w:ascii="Tahoma" w:hAnsi="Tahoma" w:cs="Tahoma"/>
                <w:sz w:val="22"/>
                <w:szCs w:val="22"/>
              </w:rPr>
              <w:t>Šalys susitaria papildyti Sutarties Bendrąsias sąlygas nurodytu punktu, tačiau kitų punktų numeracijos nekeisti</w:t>
            </w:r>
            <w:r w:rsidRPr="00AA2395">
              <w:rPr>
                <w:rFonts w:ascii="Tahoma" w:hAnsi="Tahoma" w:cs="Tahoma"/>
                <w:kern w:val="2"/>
                <w:sz w:val="22"/>
                <w:szCs w:val="22"/>
              </w:rPr>
              <w:t>:</w:t>
            </w:r>
          </w:p>
          <w:p w14:paraId="5B6A9522" w14:textId="47BB1CF7" w:rsidR="00E476FA" w:rsidRPr="00E476FA" w:rsidRDefault="004A7024" w:rsidP="00E476FA">
            <w:pPr>
              <w:jc w:val="both"/>
              <w:rPr>
                <w:rFonts w:ascii="Tahoma" w:hAnsi="Tahoma" w:cs="Tahoma"/>
                <w:sz w:val="22"/>
                <w:szCs w:val="22"/>
              </w:rPr>
            </w:pPr>
            <w:r w:rsidRPr="00AA2395">
              <w:rPr>
                <w:rFonts w:ascii="Tahoma" w:hAnsi="Tahoma" w:cs="Tahoma"/>
                <w:sz w:val="22"/>
                <w:szCs w:val="22"/>
              </w:rPr>
              <w:t>„1</w:t>
            </w:r>
            <w:r>
              <w:rPr>
                <w:rFonts w:ascii="Tahoma" w:hAnsi="Tahoma" w:cs="Tahoma"/>
                <w:sz w:val="22"/>
                <w:szCs w:val="22"/>
              </w:rPr>
              <w:t>6</w:t>
            </w:r>
            <w:r w:rsidRPr="00AA2395">
              <w:rPr>
                <w:rFonts w:ascii="Tahoma" w:hAnsi="Tahoma" w:cs="Tahoma"/>
                <w:sz w:val="22"/>
                <w:szCs w:val="22"/>
              </w:rPr>
              <w:t>.</w:t>
            </w:r>
            <w:r>
              <w:rPr>
                <w:rFonts w:ascii="Tahoma" w:hAnsi="Tahoma" w:cs="Tahoma"/>
                <w:sz w:val="22"/>
                <w:szCs w:val="22"/>
              </w:rPr>
              <w:t>7</w:t>
            </w:r>
            <w:r w:rsidRPr="00AA2395">
              <w:rPr>
                <w:rFonts w:ascii="Tahoma" w:hAnsi="Tahoma" w:cs="Tahoma"/>
                <w:sz w:val="22"/>
                <w:szCs w:val="22"/>
              </w:rPr>
              <w:t>. Tiekėjui rekomenduojama vykdant Sutartį laikytis Viešųjų pirkimų tarnybos parengto Tiekėjų etikos kodekso nuostatų</w:t>
            </w:r>
            <w:r w:rsidRPr="00AA2395">
              <w:rPr>
                <w:rStyle w:val="FootnoteReference"/>
                <w:rFonts w:ascii="Tahoma" w:hAnsi="Tahoma" w:cs="Tahoma"/>
                <w:sz w:val="22"/>
                <w:szCs w:val="22"/>
              </w:rPr>
              <w:footnoteReference w:id="2"/>
            </w:r>
            <w:r w:rsidRPr="00AA2395">
              <w:rPr>
                <w:rFonts w:ascii="Tahoma" w:hAnsi="Tahoma" w:cs="Tahoma"/>
                <w:sz w:val="22"/>
                <w:szCs w:val="22"/>
              </w:rPr>
              <w:t xml:space="preserve">. </w:t>
            </w:r>
            <w:r w:rsidRPr="0081358C">
              <w:rPr>
                <w:rFonts w:ascii="Tahoma" w:hAnsi="Tahoma" w:cs="Tahoma"/>
                <w:sz w:val="22"/>
                <w:szCs w:val="22"/>
              </w:rPr>
              <w:t xml:space="preserve">Tiekėjas įsipareigoja </w:t>
            </w:r>
            <w:r w:rsidRPr="00AA2395">
              <w:rPr>
                <w:rFonts w:ascii="Tahoma" w:hAnsi="Tahoma" w:cs="Tahoma"/>
                <w:sz w:val="22"/>
                <w:szCs w:val="22"/>
              </w:rPr>
              <w:t>užtikrinti</w:t>
            </w:r>
            <w:r w:rsidRPr="0081358C">
              <w:rPr>
                <w:rFonts w:ascii="Tahoma" w:hAnsi="Tahoma" w:cs="Tahoma"/>
                <w:sz w:val="22"/>
                <w:szCs w:val="22"/>
              </w:rPr>
              <w:t xml:space="preserve"> </w:t>
            </w:r>
            <w:r w:rsidRPr="00AA2395">
              <w:rPr>
                <w:rFonts w:ascii="Tahoma" w:hAnsi="Tahoma" w:cs="Tahoma"/>
                <w:sz w:val="22"/>
                <w:szCs w:val="22"/>
              </w:rPr>
              <w:t>T</w:t>
            </w:r>
            <w:r w:rsidRPr="0081358C">
              <w:rPr>
                <w:rFonts w:ascii="Tahoma" w:hAnsi="Tahoma" w:cs="Tahoma"/>
                <w:sz w:val="22"/>
                <w:szCs w:val="22"/>
              </w:rPr>
              <w:t xml:space="preserve">iekėjų etikos kodekso </w:t>
            </w:r>
            <w:r w:rsidRPr="00AA2395">
              <w:rPr>
                <w:rFonts w:ascii="Tahoma" w:hAnsi="Tahoma" w:cs="Tahoma"/>
                <w:sz w:val="22"/>
                <w:szCs w:val="22"/>
              </w:rPr>
              <w:t>35-37</w:t>
            </w:r>
            <w:r w:rsidRPr="0081358C">
              <w:rPr>
                <w:rFonts w:ascii="Tahoma" w:hAnsi="Tahoma" w:cs="Tahoma"/>
                <w:sz w:val="22"/>
                <w:szCs w:val="22"/>
              </w:rPr>
              <w:t xml:space="preserve"> </w:t>
            </w:r>
            <w:r w:rsidRPr="00AA2395">
              <w:rPr>
                <w:rFonts w:ascii="Tahoma" w:hAnsi="Tahoma" w:cs="Tahoma"/>
                <w:sz w:val="22"/>
                <w:szCs w:val="22"/>
              </w:rPr>
              <w:t>p.</w:t>
            </w:r>
            <w:r w:rsidRPr="0081358C">
              <w:rPr>
                <w:rFonts w:ascii="Tahoma" w:hAnsi="Tahoma" w:cs="Tahoma"/>
                <w:sz w:val="22"/>
                <w:szCs w:val="22"/>
              </w:rPr>
              <w:t xml:space="preserve"> nuostatų</w:t>
            </w:r>
            <w:r w:rsidRPr="00AA2395">
              <w:rPr>
                <w:rFonts w:ascii="Tahoma" w:hAnsi="Tahoma" w:cs="Tahoma"/>
                <w:sz w:val="22"/>
                <w:szCs w:val="22"/>
              </w:rPr>
              <w:t xml:space="preserve"> laikymąsi visą Sutarties galiojimo laikotarpį.“</w:t>
            </w:r>
          </w:p>
        </w:tc>
      </w:tr>
      <w:tr w:rsidR="00B0790F" w:rsidRPr="00DE219A" w14:paraId="238FCA41" w14:textId="77777777" w:rsidTr="000E3C1C">
        <w:trPr>
          <w:trHeight w:val="300"/>
        </w:trPr>
        <w:tc>
          <w:tcPr>
            <w:tcW w:w="2717" w:type="dxa"/>
            <w:gridSpan w:val="2"/>
          </w:tcPr>
          <w:p w14:paraId="5E286F4B" w14:textId="264FBC6B" w:rsidR="00B0790F" w:rsidRDefault="00B0790F" w:rsidP="005E6720">
            <w:pPr>
              <w:rPr>
                <w:rFonts w:ascii="Tahoma" w:hAnsi="Tahoma" w:cs="Tahoma"/>
                <w:b/>
                <w:bCs/>
                <w:kern w:val="2"/>
                <w:sz w:val="22"/>
                <w:szCs w:val="22"/>
              </w:rPr>
            </w:pPr>
            <w:r>
              <w:rPr>
                <w:rFonts w:ascii="Tahoma" w:hAnsi="Tahoma" w:cs="Tahoma"/>
                <w:b/>
                <w:bCs/>
                <w:kern w:val="2"/>
                <w:sz w:val="22"/>
                <w:szCs w:val="22"/>
              </w:rPr>
              <w:t>13.3.</w:t>
            </w:r>
          </w:p>
        </w:tc>
        <w:tc>
          <w:tcPr>
            <w:tcW w:w="7063" w:type="dxa"/>
            <w:gridSpan w:val="6"/>
          </w:tcPr>
          <w:p w14:paraId="12EB9FE0" w14:textId="77777777" w:rsidR="00B0790F" w:rsidRPr="00B0790F" w:rsidRDefault="00B0790F" w:rsidP="00B0790F">
            <w:pPr>
              <w:jc w:val="both"/>
              <w:rPr>
                <w:rFonts w:ascii="Tahoma" w:hAnsi="Tahoma" w:cs="Tahoma"/>
                <w:color w:val="000000"/>
                <w:kern w:val="2"/>
                <w:sz w:val="22"/>
                <w:szCs w:val="22"/>
                <w:shd w:val="clear" w:color="auto" w:fill="FFFFFF"/>
              </w:rPr>
            </w:pPr>
            <w:permStart w:id="1952479653" w:edGrp="everyone"/>
            <w:r w:rsidRPr="00B0790F">
              <w:rPr>
                <w:rFonts w:ascii="Tahoma" w:hAnsi="Tahoma" w:cs="Tahoma"/>
                <w:color w:val="000000"/>
                <w:kern w:val="2"/>
                <w:sz w:val="22"/>
                <w:szCs w:val="22"/>
                <w:shd w:val="clear" w:color="auto" w:fill="FFFFFF"/>
              </w:rPr>
              <w:t>Netaikoma</w:t>
            </w:r>
          </w:p>
          <w:permEnd w:id="1952479653"/>
          <w:p w14:paraId="50428908" w14:textId="453990DA" w:rsidR="00B0790F" w:rsidRPr="00AA2395" w:rsidRDefault="00B0790F" w:rsidP="00B0790F">
            <w:pPr>
              <w:jc w:val="both"/>
              <w:rPr>
                <w:rFonts w:ascii="Tahoma" w:hAnsi="Tahoma" w:cs="Tahoma"/>
                <w:sz w:val="22"/>
                <w:szCs w:val="22"/>
              </w:rPr>
            </w:pPr>
          </w:p>
        </w:tc>
      </w:tr>
      <w:tr w:rsidR="003B3511" w:rsidRPr="00DE219A" w14:paraId="056E63CC" w14:textId="77777777" w:rsidTr="000E3C1C">
        <w:trPr>
          <w:trHeight w:val="300"/>
        </w:trPr>
        <w:tc>
          <w:tcPr>
            <w:tcW w:w="9780" w:type="dxa"/>
            <w:gridSpan w:val="8"/>
            <w:vAlign w:val="center"/>
          </w:tcPr>
          <w:p w14:paraId="35F14EF2" w14:textId="7FDE6483" w:rsidR="003B3511" w:rsidRPr="00DE219A" w:rsidRDefault="003B3511" w:rsidP="003B3511">
            <w:pPr>
              <w:rPr>
                <w:rFonts w:ascii="Tahoma" w:hAnsi="Tahoma" w:cs="Tahoma"/>
                <w:b/>
                <w:bCs/>
                <w:kern w:val="2"/>
                <w:sz w:val="22"/>
                <w:szCs w:val="22"/>
              </w:rPr>
            </w:pPr>
            <w:r w:rsidRPr="00DE219A">
              <w:rPr>
                <w:rFonts w:ascii="Tahoma" w:hAnsi="Tahoma" w:cs="Tahoma"/>
                <w:b/>
                <w:bCs/>
                <w:kern w:val="2"/>
                <w:sz w:val="22"/>
                <w:szCs w:val="22"/>
              </w:rPr>
              <w:t>14. SUTARTIES PRIEDAI</w:t>
            </w:r>
          </w:p>
        </w:tc>
      </w:tr>
      <w:tr w:rsidR="003B3511" w:rsidRPr="00DE219A" w14:paraId="71588B2E" w14:textId="77777777" w:rsidTr="000E3C1C">
        <w:trPr>
          <w:trHeight w:val="300"/>
        </w:trPr>
        <w:tc>
          <w:tcPr>
            <w:tcW w:w="2717" w:type="dxa"/>
            <w:gridSpan w:val="2"/>
          </w:tcPr>
          <w:p w14:paraId="76F74054" w14:textId="686B1187" w:rsidR="003B3511" w:rsidRPr="00DE219A" w:rsidRDefault="003B3511" w:rsidP="003B3511">
            <w:pPr>
              <w:jc w:val="center"/>
              <w:rPr>
                <w:rFonts w:ascii="Tahoma" w:hAnsi="Tahoma" w:cs="Tahoma"/>
                <w:bCs/>
                <w:kern w:val="2"/>
                <w:sz w:val="22"/>
                <w:szCs w:val="22"/>
              </w:rPr>
            </w:pPr>
            <w:r w:rsidRPr="00DE219A">
              <w:rPr>
                <w:rFonts w:ascii="Tahoma" w:hAnsi="Tahoma" w:cs="Tahoma"/>
                <w:bCs/>
                <w:kern w:val="2"/>
                <w:sz w:val="22"/>
                <w:szCs w:val="22"/>
              </w:rPr>
              <w:t>14.1. Priedas Nr. 1</w:t>
            </w:r>
          </w:p>
        </w:tc>
        <w:tc>
          <w:tcPr>
            <w:tcW w:w="7063" w:type="dxa"/>
            <w:gridSpan w:val="6"/>
          </w:tcPr>
          <w:p w14:paraId="066BD1B4" w14:textId="600CAA03" w:rsidR="003B3511" w:rsidRPr="00DE219A" w:rsidRDefault="003B3511" w:rsidP="003B3511">
            <w:pPr>
              <w:rPr>
                <w:rFonts w:ascii="Tahoma" w:hAnsi="Tahoma" w:cs="Tahoma"/>
                <w:bCs/>
                <w:kern w:val="2"/>
                <w:sz w:val="22"/>
                <w:szCs w:val="22"/>
              </w:rPr>
            </w:pPr>
            <w:r w:rsidRPr="00DE219A">
              <w:rPr>
                <w:rFonts w:ascii="Tahoma" w:hAnsi="Tahoma" w:cs="Tahoma"/>
                <w:bCs/>
                <w:kern w:val="2"/>
                <w:sz w:val="22"/>
                <w:szCs w:val="22"/>
              </w:rPr>
              <w:t>Bendrosios sąlygos</w:t>
            </w:r>
          </w:p>
        </w:tc>
      </w:tr>
      <w:tr w:rsidR="003B3511" w:rsidRPr="00DE219A" w14:paraId="78B00502" w14:textId="77777777" w:rsidTr="000E3C1C">
        <w:trPr>
          <w:trHeight w:val="300"/>
        </w:trPr>
        <w:tc>
          <w:tcPr>
            <w:tcW w:w="2717" w:type="dxa"/>
            <w:gridSpan w:val="2"/>
          </w:tcPr>
          <w:p w14:paraId="6CE044AA" w14:textId="795A8DE6" w:rsidR="003B3511" w:rsidRPr="00DE219A" w:rsidRDefault="003B3511" w:rsidP="003B3511">
            <w:pPr>
              <w:jc w:val="center"/>
              <w:rPr>
                <w:rFonts w:ascii="Tahoma" w:hAnsi="Tahoma" w:cs="Tahoma"/>
                <w:bCs/>
                <w:kern w:val="2"/>
                <w:sz w:val="22"/>
                <w:szCs w:val="22"/>
              </w:rPr>
            </w:pPr>
            <w:r w:rsidRPr="00DE219A">
              <w:rPr>
                <w:rFonts w:ascii="Tahoma" w:hAnsi="Tahoma" w:cs="Tahoma"/>
                <w:bCs/>
                <w:kern w:val="2"/>
                <w:sz w:val="22"/>
                <w:szCs w:val="22"/>
              </w:rPr>
              <w:t>14.2. Priedas Nr. 2</w:t>
            </w:r>
          </w:p>
        </w:tc>
        <w:tc>
          <w:tcPr>
            <w:tcW w:w="7063" w:type="dxa"/>
            <w:gridSpan w:val="6"/>
          </w:tcPr>
          <w:p w14:paraId="72B72FC1" w14:textId="2CED481E" w:rsidR="003B3511" w:rsidRPr="00DE219A" w:rsidRDefault="003B3511" w:rsidP="003B3511">
            <w:pPr>
              <w:rPr>
                <w:rFonts w:ascii="Tahoma" w:hAnsi="Tahoma" w:cs="Tahoma"/>
                <w:bCs/>
                <w:kern w:val="2"/>
                <w:sz w:val="22"/>
                <w:szCs w:val="22"/>
              </w:rPr>
            </w:pPr>
            <w:r w:rsidRPr="00DE219A">
              <w:rPr>
                <w:rFonts w:ascii="Tahoma" w:hAnsi="Tahoma" w:cs="Tahoma"/>
                <w:bCs/>
                <w:kern w:val="2"/>
                <w:sz w:val="22"/>
                <w:szCs w:val="22"/>
              </w:rPr>
              <w:t>Techninė specifikacija</w:t>
            </w:r>
          </w:p>
        </w:tc>
      </w:tr>
      <w:tr w:rsidR="003B3511" w:rsidRPr="00DE219A" w14:paraId="55C8995A" w14:textId="77777777" w:rsidTr="000E3C1C">
        <w:trPr>
          <w:trHeight w:val="300"/>
        </w:trPr>
        <w:tc>
          <w:tcPr>
            <w:tcW w:w="2717" w:type="dxa"/>
            <w:gridSpan w:val="2"/>
          </w:tcPr>
          <w:p w14:paraId="13BD0E59" w14:textId="3A62C6E8" w:rsidR="003B3511" w:rsidRPr="00DE219A" w:rsidRDefault="003B3511" w:rsidP="003B3511">
            <w:pPr>
              <w:jc w:val="center"/>
              <w:rPr>
                <w:rFonts w:ascii="Tahoma" w:hAnsi="Tahoma" w:cs="Tahoma"/>
                <w:bCs/>
                <w:kern w:val="2"/>
                <w:sz w:val="22"/>
                <w:szCs w:val="22"/>
              </w:rPr>
            </w:pPr>
            <w:r w:rsidRPr="00DE219A">
              <w:rPr>
                <w:rFonts w:ascii="Tahoma" w:hAnsi="Tahoma" w:cs="Tahoma"/>
                <w:bCs/>
                <w:kern w:val="2"/>
                <w:sz w:val="22"/>
                <w:szCs w:val="22"/>
              </w:rPr>
              <w:t>14.3. Priedas Nr. 3</w:t>
            </w:r>
          </w:p>
        </w:tc>
        <w:tc>
          <w:tcPr>
            <w:tcW w:w="7063" w:type="dxa"/>
            <w:gridSpan w:val="6"/>
          </w:tcPr>
          <w:p w14:paraId="56DC201B" w14:textId="52AE3F3C" w:rsidR="003B3511" w:rsidRPr="00DE219A" w:rsidRDefault="003B3511" w:rsidP="003B3511">
            <w:pPr>
              <w:rPr>
                <w:rFonts w:ascii="Tahoma" w:hAnsi="Tahoma" w:cs="Tahoma"/>
                <w:bCs/>
                <w:kern w:val="2"/>
                <w:sz w:val="22"/>
                <w:szCs w:val="22"/>
              </w:rPr>
            </w:pPr>
            <w:r w:rsidRPr="00DE219A">
              <w:rPr>
                <w:rFonts w:ascii="Tahoma" w:hAnsi="Tahoma" w:cs="Tahoma"/>
                <w:sz w:val="22"/>
                <w:szCs w:val="22"/>
              </w:rPr>
              <w:t>Pasiūlymas</w:t>
            </w:r>
          </w:p>
        </w:tc>
      </w:tr>
      <w:tr w:rsidR="003B3511" w:rsidRPr="00DE219A" w14:paraId="7EB9ED2B" w14:textId="77777777" w:rsidTr="000E3C1C">
        <w:trPr>
          <w:trHeight w:val="300"/>
        </w:trPr>
        <w:tc>
          <w:tcPr>
            <w:tcW w:w="2717" w:type="dxa"/>
            <w:gridSpan w:val="2"/>
          </w:tcPr>
          <w:p w14:paraId="0BB000F8" w14:textId="2FEAC09F" w:rsidR="003B3511" w:rsidRPr="00DE219A" w:rsidRDefault="003B3511" w:rsidP="003B3511">
            <w:pPr>
              <w:jc w:val="center"/>
              <w:rPr>
                <w:rFonts w:ascii="Tahoma" w:hAnsi="Tahoma" w:cs="Tahoma"/>
                <w:bCs/>
                <w:kern w:val="2"/>
                <w:sz w:val="22"/>
                <w:szCs w:val="22"/>
              </w:rPr>
            </w:pPr>
            <w:r w:rsidRPr="00DE219A">
              <w:rPr>
                <w:rFonts w:ascii="Tahoma" w:hAnsi="Tahoma" w:cs="Tahoma"/>
                <w:bCs/>
                <w:kern w:val="2"/>
                <w:sz w:val="22"/>
                <w:szCs w:val="22"/>
              </w:rPr>
              <w:t>14.4. Priedas Nr. 4</w:t>
            </w:r>
          </w:p>
        </w:tc>
        <w:tc>
          <w:tcPr>
            <w:tcW w:w="7063" w:type="dxa"/>
            <w:gridSpan w:val="6"/>
          </w:tcPr>
          <w:p w14:paraId="7A21D373" w14:textId="1B9A470E" w:rsidR="003B3511" w:rsidRPr="00DE219A" w:rsidRDefault="005E6720" w:rsidP="003B3511">
            <w:pPr>
              <w:rPr>
                <w:rFonts w:ascii="Tahoma" w:hAnsi="Tahoma" w:cs="Tahoma"/>
                <w:bCs/>
                <w:kern w:val="2"/>
                <w:sz w:val="22"/>
                <w:szCs w:val="22"/>
              </w:rPr>
            </w:pPr>
            <w:r>
              <w:rPr>
                <w:rFonts w:ascii="Tahoma" w:hAnsi="Tahoma" w:cs="Tahoma"/>
                <w:bCs/>
                <w:kern w:val="2"/>
                <w:sz w:val="22"/>
                <w:szCs w:val="22"/>
              </w:rPr>
              <w:t>Licencijų</w:t>
            </w:r>
            <w:r w:rsidRPr="00DE219A">
              <w:rPr>
                <w:rFonts w:ascii="Tahoma" w:hAnsi="Tahoma" w:cs="Tahoma"/>
                <w:bCs/>
                <w:kern w:val="2"/>
                <w:sz w:val="22"/>
                <w:szCs w:val="22"/>
              </w:rPr>
              <w:t xml:space="preserve"> </w:t>
            </w:r>
            <w:r w:rsidR="003B3511" w:rsidRPr="00DE219A">
              <w:rPr>
                <w:rFonts w:ascii="Tahoma" w:hAnsi="Tahoma" w:cs="Tahoma"/>
                <w:bCs/>
                <w:kern w:val="2"/>
                <w:sz w:val="22"/>
                <w:szCs w:val="22"/>
              </w:rPr>
              <w:t>perdavimo-priėmimo akto forma</w:t>
            </w:r>
          </w:p>
        </w:tc>
      </w:tr>
      <w:tr w:rsidR="003B3511" w:rsidRPr="00DE219A" w14:paraId="33FE1E39" w14:textId="77777777" w:rsidTr="000E3C1C">
        <w:tc>
          <w:tcPr>
            <w:tcW w:w="9780" w:type="dxa"/>
            <w:gridSpan w:val="8"/>
          </w:tcPr>
          <w:p w14:paraId="3C4EBEE5" w14:textId="27D8EE69"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15. ŠALIŲ ATSTOVŲ PARAŠAI</w:t>
            </w:r>
          </w:p>
        </w:tc>
      </w:tr>
      <w:tr w:rsidR="003B3511" w:rsidRPr="00DE219A" w14:paraId="7E37CDDC" w14:textId="77777777" w:rsidTr="000E3C1C">
        <w:tc>
          <w:tcPr>
            <w:tcW w:w="4948" w:type="dxa"/>
            <w:gridSpan w:val="4"/>
          </w:tcPr>
          <w:p w14:paraId="36DA520A"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PIRKĖJAS</w:t>
            </w:r>
          </w:p>
        </w:tc>
        <w:tc>
          <w:tcPr>
            <w:tcW w:w="4832" w:type="dxa"/>
            <w:gridSpan w:val="4"/>
          </w:tcPr>
          <w:p w14:paraId="708A2199" w14:textId="77777777" w:rsidR="003B3511" w:rsidRPr="00DE219A" w:rsidRDefault="003B3511" w:rsidP="003B3511">
            <w:pPr>
              <w:jc w:val="center"/>
              <w:rPr>
                <w:rFonts w:ascii="Tahoma" w:hAnsi="Tahoma" w:cs="Tahoma"/>
                <w:b/>
                <w:bCs/>
                <w:kern w:val="2"/>
                <w:sz w:val="22"/>
                <w:szCs w:val="22"/>
              </w:rPr>
            </w:pPr>
            <w:r w:rsidRPr="00DE219A">
              <w:rPr>
                <w:rFonts w:ascii="Tahoma" w:hAnsi="Tahoma" w:cs="Tahoma"/>
                <w:b/>
                <w:bCs/>
                <w:kern w:val="2"/>
                <w:sz w:val="22"/>
                <w:szCs w:val="22"/>
              </w:rPr>
              <w:t>TIEKĖJAS</w:t>
            </w:r>
          </w:p>
        </w:tc>
      </w:tr>
      <w:tr w:rsidR="003B3511" w:rsidRPr="00DE219A" w14:paraId="61953505" w14:textId="77777777" w:rsidTr="000E3C1C">
        <w:tc>
          <w:tcPr>
            <w:tcW w:w="4948" w:type="dxa"/>
            <w:gridSpan w:val="4"/>
            <w:vAlign w:val="center"/>
          </w:tcPr>
          <w:p w14:paraId="3DE164B0" w14:textId="43BE8E49" w:rsidR="003B3511" w:rsidRPr="00DE219A" w:rsidRDefault="003B3511" w:rsidP="003B3511">
            <w:pPr>
              <w:jc w:val="center"/>
              <w:rPr>
                <w:rFonts w:ascii="Tahoma" w:hAnsi="Tahoma" w:cs="Tahoma"/>
                <w:color w:val="000000" w:themeColor="text1"/>
                <w:kern w:val="2"/>
                <w:sz w:val="22"/>
                <w:szCs w:val="22"/>
              </w:rPr>
            </w:pPr>
            <w:r w:rsidRPr="00DE219A">
              <w:rPr>
                <w:rFonts w:ascii="Tahoma" w:hAnsi="Tahoma" w:cs="Tahoma"/>
                <w:color w:val="000000" w:themeColor="text1"/>
                <w:kern w:val="2"/>
                <w:sz w:val="22"/>
                <w:szCs w:val="22"/>
              </w:rPr>
              <w:t>Valstybės įmonė Registrų centras</w:t>
            </w:r>
          </w:p>
        </w:tc>
        <w:tc>
          <w:tcPr>
            <w:tcW w:w="4832" w:type="dxa"/>
            <w:gridSpan w:val="4"/>
          </w:tcPr>
          <w:p w14:paraId="0AE07FD8" w14:textId="25A1FA9B" w:rsidR="003B3511" w:rsidRPr="00DE219A" w:rsidRDefault="003B3511" w:rsidP="003B3511">
            <w:pPr>
              <w:jc w:val="center"/>
              <w:rPr>
                <w:rFonts w:ascii="Tahoma" w:hAnsi="Tahoma" w:cs="Tahoma"/>
                <w:b/>
                <w:bCs/>
                <w:kern w:val="2"/>
                <w:sz w:val="22"/>
                <w:szCs w:val="22"/>
              </w:rPr>
            </w:pPr>
            <w:permStart w:id="1766724958" w:edGrp="everyone"/>
            <w:r w:rsidRPr="00DE219A">
              <w:rPr>
                <w:rFonts w:ascii="Tahoma" w:hAnsi="Tahoma" w:cs="Tahoma"/>
                <w:sz w:val="22"/>
                <w:szCs w:val="22"/>
              </w:rPr>
              <w:t>Įrašyti</w:t>
            </w:r>
            <w:permEnd w:id="1766724958"/>
          </w:p>
        </w:tc>
      </w:tr>
      <w:tr w:rsidR="003B3511" w:rsidRPr="00DE219A" w14:paraId="6C93E054" w14:textId="77777777" w:rsidTr="000E3C1C">
        <w:tc>
          <w:tcPr>
            <w:tcW w:w="4948" w:type="dxa"/>
            <w:gridSpan w:val="4"/>
            <w:vAlign w:val="center"/>
          </w:tcPr>
          <w:p w14:paraId="341FD975" w14:textId="77777777" w:rsidR="003B3511" w:rsidRPr="00DE219A" w:rsidRDefault="003B3511" w:rsidP="003B3511">
            <w:pPr>
              <w:jc w:val="center"/>
              <w:rPr>
                <w:rFonts w:ascii="Tahoma" w:hAnsi="Tahoma" w:cs="Tahoma"/>
                <w:b/>
                <w:bCs/>
                <w:color w:val="000000" w:themeColor="text1"/>
                <w:kern w:val="2"/>
                <w:sz w:val="22"/>
                <w:szCs w:val="22"/>
              </w:rPr>
            </w:pPr>
          </w:p>
          <w:permStart w:id="41374575" w:edGrp="everyone"/>
          <w:p w14:paraId="4E36A487" w14:textId="13778BBF" w:rsidR="003B3511" w:rsidRPr="00DE219A" w:rsidRDefault="00351750" w:rsidP="003B3511">
            <w:pPr>
              <w:jc w:val="center"/>
              <w:rPr>
                <w:rFonts w:ascii="Tahoma" w:hAnsi="Tahoma" w:cs="Tahoma"/>
                <w:b/>
                <w:bCs/>
                <w:color w:val="000000" w:themeColor="text1"/>
                <w:kern w:val="2"/>
                <w:sz w:val="22"/>
                <w:szCs w:val="22"/>
              </w:rPr>
            </w:pPr>
            <w:sdt>
              <w:sdtPr>
                <w:rPr>
                  <w:rFonts w:ascii="Tahoma" w:hAnsi="Tahoma" w:cs="Tahoma"/>
                  <w:b/>
                  <w:bCs/>
                  <w:color w:val="000000" w:themeColor="text1"/>
                  <w:kern w:val="2"/>
                  <w:sz w:val="22"/>
                  <w:szCs w:val="22"/>
                </w:rPr>
                <w:id w:val="538324655"/>
                <w:placeholder>
                  <w:docPart w:val="FD6022E902584D70B6A25A837ED504BE"/>
                </w:placeholder>
                <w:showingPlcHdr/>
                <w:dropDownList>
                  <w:listItem w:value="Choose an item."/>
                  <w:listItem w:displayText="Generalinis direktorius                      Adrijus Jusas" w:value="Generalinis direktorius                      Adrijus Jusas"/>
                  <w:listItem w:displayText="Teisės departamento vadovas           Žydrūnas Radišauskas" w:value="Teisės departamento vadovas           Žydrūnas Radišauskas"/>
                  <w:listItem w:displayText="Teisės departamento Teisinio atstovavimo skyriaus vadovė Justina Plėdė" w:value="Teisės departamento Teisinio atstovavimo skyriaus vadovė Justina Plėdė"/>
                </w:dropDownList>
              </w:sdtPr>
              <w:sdtEndPr/>
              <w:sdtContent>
                <w:r w:rsidR="00D4216B" w:rsidRPr="00A02AF4">
                  <w:rPr>
                    <w:rFonts w:ascii="Tahoma" w:hAnsi="Tahoma" w:cs="Tahoma"/>
                  </w:rPr>
                  <w:t>Choose an item.</w:t>
                </w:r>
              </w:sdtContent>
            </w:sdt>
            <w:r w:rsidR="003B3511" w:rsidRPr="00DE219A" w:rsidDel="00463DF7">
              <w:rPr>
                <w:rFonts w:ascii="Tahoma" w:hAnsi="Tahoma" w:cs="Tahoma"/>
                <w:b/>
                <w:bCs/>
                <w:color w:val="000000" w:themeColor="text1"/>
                <w:kern w:val="2"/>
                <w:sz w:val="22"/>
                <w:szCs w:val="22"/>
              </w:rPr>
              <w:t xml:space="preserve"> </w:t>
            </w:r>
            <w:permEnd w:id="41374575"/>
          </w:p>
          <w:p w14:paraId="2152BDA4" w14:textId="77777777" w:rsidR="003B3511" w:rsidRPr="00DE219A" w:rsidRDefault="003B3511" w:rsidP="003B3511">
            <w:pPr>
              <w:jc w:val="center"/>
              <w:rPr>
                <w:rFonts w:ascii="Tahoma" w:hAnsi="Tahoma" w:cs="Tahoma"/>
                <w:b/>
                <w:bCs/>
                <w:color w:val="000000" w:themeColor="text1"/>
                <w:kern w:val="2"/>
                <w:sz w:val="22"/>
                <w:szCs w:val="22"/>
              </w:rPr>
            </w:pPr>
          </w:p>
        </w:tc>
        <w:tc>
          <w:tcPr>
            <w:tcW w:w="4832" w:type="dxa"/>
            <w:gridSpan w:val="4"/>
            <w:vAlign w:val="center"/>
          </w:tcPr>
          <w:p w14:paraId="5795C0C9" w14:textId="77777777" w:rsidR="003B3511" w:rsidRPr="00DE219A" w:rsidRDefault="003B3511" w:rsidP="003B3511">
            <w:pPr>
              <w:jc w:val="center"/>
              <w:rPr>
                <w:rFonts w:ascii="Tahoma" w:hAnsi="Tahoma" w:cs="Tahoma"/>
                <w:bCs/>
                <w:color w:val="000000" w:themeColor="text1"/>
                <w:kern w:val="2"/>
                <w:sz w:val="22"/>
                <w:szCs w:val="22"/>
              </w:rPr>
            </w:pPr>
            <w:permStart w:id="1462520458" w:edGrp="everyone"/>
            <w:r w:rsidRPr="00DE219A">
              <w:rPr>
                <w:rFonts w:ascii="Tahoma" w:hAnsi="Tahoma" w:cs="Tahoma"/>
                <w:bCs/>
                <w:color w:val="000000" w:themeColor="text1"/>
                <w:kern w:val="2"/>
                <w:sz w:val="22"/>
                <w:szCs w:val="22"/>
              </w:rPr>
              <w:t>pareigų pavadinimas</w:t>
            </w:r>
          </w:p>
          <w:p w14:paraId="43389408" w14:textId="775D3617" w:rsidR="003B3511" w:rsidRPr="00DE219A" w:rsidRDefault="003B3511" w:rsidP="003B3511">
            <w:pPr>
              <w:jc w:val="center"/>
              <w:rPr>
                <w:rFonts w:ascii="Tahoma" w:hAnsi="Tahoma" w:cs="Tahoma"/>
                <w:b/>
                <w:bCs/>
                <w:color w:val="4472C4"/>
                <w:kern w:val="2"/>
                <w:sz w:val="22"/>
                <w:szCs w:val="22"/>
              </w:rPr>
            </w:pPr>
            <w:r w:rsidRPr="00DE219A">
              <w:rPr>
                <w:rFonts w:ascii="Tahoma" w:hAnsi="Tahoma" w:cs="Tahoma"/>
                <w:bCs/>
                <w:color w:val="000000" w:themeColor="text1"/>
                <w:kern w:val="2"/>
                <w:sz w:val="22"/>
                <w:szCs w:val="22"/>
              </w:rPr>
              <w:t>vardas ir pavardė</w:t>
            </w:r>
            <w:permEnd w:id="1462520458"/>
          </w:p>
        </w:tc>
      </w:tr>
    </w:tbl>
    <w:p w14:paraId="0011E62A" w14:textId="1EBA1A9E" w:rsidR="00AD54F7" w:rsidRPr="00DE219A" w:rsidRDefault="00A10867">
      <w:pPr>
        <w:jc w:val="center"/>
        <w:rPr>
          <w:rFonts w:ascii="Tahoma" w:hAnsi="Tahoma" w:cs="Tahoma"/>
          <w:color w:val="000000"/>
          <w:sz w:val="22"/>
          <w:szCs w:val="22"/>
        </w:rPr>
      </w:pPr>
      <w:r w:rsidRPr="00DE219A">
        <w:rPr>
          <w:rFonts w:ascii="Tahoma" w:hAnsi="Tahoma" w:cs="Tahoma"/>
          <w:color w:val="000000"/>
          <w:sz w:val="22"/>
          <w:szCs w:val="22"/>
        </w:rPr>
        <w:t>_______________</w:t>
      </w:r>
    </w:p>
    <w:p w14:paraId="649BE514" w14:textId="77777777" w:rsidR="00AD54F7" w:rsidRPr="00DE219A" w:rsidRDefault="00AD54F7">
      <w:pPr>
        <w:rPr>
          <w:rFonts w:ascii="Tahoma" w:hAnsi="Tahoma" w:cs="Tahoma"/>
          <w:color w:val="000000"/>
          <w:sz w:val="22"/>
          <w:szCs w:val="22"/>
        </w:rPr>
      </w:pPr>
      <w:r w:rsidRPr="00DE219A">
        <w:rPr>
          <w:rFonts w:ascii="Tahoma" w:hAnsi="Tahoma" w:cs="Tahoma"/>
          <w:color w:val="000000"/>
          <w:sz w:val="22"/>
          <w:szCs w:val="22"/>
        </w:rPr>
        <w:br w:type="page"/>
      </w:r>
    </w:p>
    <w:p w14:paraId="276EE0CF" w14:textId="08A4A3EE" w:rsidR="00AD54F7" w:rsidRPr="00DE219A" w:rsidRDefault="005E6720" w:rsidP="00AD54F7">
      <w:pPr>
        <w:jc w:val="right"/>
        <w:rPr>
          <w:rFonts w:ascii="Tahoma" w:hAnsi="Tahoma" w:cs="Tahoma"/>
          <w:sz w:val="22"/>
          <w:szCs w:val="22"/>
        </w:rPr>
      </w:pPr>
      <w:r>
        <w:rPr>
          <w:rFonts w:ascii="Tahoma" w:hAnsi="Tahoma" w:cs="Tahoma"/>
          <w:sz w:val="22"/>
          <w:szCs w:val="22"/>
        </w:rPr>
        <w:lastRenderedPageBreak/>
        <w:t>Licencijų</w:t>
      </w:r>
      <w:r w:rsidRPr="00DE219A">
        <w:rPr>
          <w:rFonts w:ascii="Tahoma" w:hAnsi="Tahoma" w:cs="Tahoma"/>
          <w:sz w:val="22"/>
          <w:szCs w:val="22"/>
        </w:rPr>
        <w:t xml:space="preserve"> </w:t>
      </w:r>
      <w:r w:rsidR="00AD54F7" w:rsidRPr="00DE219A">
        <w:rPr>
          <w:rFonts w:ascii="Tahoma" w:hAnsi="Tahoma" w:cs="Tahoma"/>
          <w:sz w:val="22"/>
          <w:szCs w:val="22"/>
        </w:rPr>
        <w:t>viešojo pirkimo–pardavimo sutarties specialiosios dalies Nr. ST-</w:t>
      </w:r>
    </w:p>
    <w:p w14:paraId="63B328C8" w14:textId="77777777" w:rsidR="00AD54F7" w:rsidRPr="00DE219A" w:rsidRDefault="00AD54F7" w:rsidP="00AD54F7">
      <w:pPr>
        <w:jc w:val="right"/>
        <w:rPr>
          <w:rFonts w:ascii="Tahoma" w:hAnsi="Tahoma" w:cs="Tahoma"/>
          <w:sz w:val="22"/>
          <w:szCs w:val="22"/>
          <w:lang w:val="en-US"/>
        </w:rPr>
      </w:pPr>
      <w:r w:rsidRPr="00DE219A">
        <w:rPr>
          <w:rFonts w:ascii="Tahoma" w:hAnsi="Tahoma" w:cs="Tahoma"/>
          <w:sz w:val="22"/>
          <w:szCs w:val="22"/>
        </w:rPr>
        <w:t xml:space="preserve">Priedas Nr. </w:t>
      </w:r>
      <w:r w:rsidRPr="00DE219A">
        <w:rPr>
          <w:rFonts w:ascii="Tahoma" w:hAnsi="Tahoma" w:cs="Tahoma"/>
          <w:sz w:val="22"/>
          <w:szCs w:val="22"/>
          <w:lang w:val="en-US"/>
        </w:rPr>
        <w:t>4</w:t>
      </w:r>
    </w:p>
    <w:p w14:paraId="6B307AB6" w14:textId="77777777" w:rsidR="00AD54F7" w:rsidRPr="00DE219A" w:rsidRDefault="00AD54F7" w:rsidP="00AD54F7">
      <w:pPr>
        <w:rPr>
          <w:rFonts w:ascii="Tahoma" w:hAnsi="Tahoma" w:cs="Tahoma"/>
          <w:b/>
          <w:bCs/>
          <w:sz w:val="22"/>
          <w:szCs w:val="22"/>
        </w:rPr>
      </w:pPr>
    </w:p>
    <w:p w14:paraId="3DE09433" w14:textId="77777777" w:rsidR="00AD54F7" w:rsidRPr="00DE219A" w:rsidRDefault="00AD54F7" w:rsidP="00AD54F7">
      <w:pPr>
        <w:jc w:val="center"/>
        <w:rPr>
          <w:rFonts w:ascii="Tahoma" w:hAnsi="Tahoma" w:cs="Tahoma"/>
          <w:sz w:val="22"/>
          <w:szCs w:val="22"/>
        </w:rPr>
      </w:pPr>
      <w:permStart w:id="1243633888" w:edGrp="everyone"/>
      <w:r w:rsidRPr="00DE219A">
        <w:rPr>
          <w:rFonts w:ascii="Tahoma" w:hAnsi="Tahoma" w:cs="Tahoma"/>
          <w:b/>
          <w:bCs/>
          <w:sz w:val="22"/>
          <w:szCs w:val="22"/>
        </w:rPr>
        <w:t>(perdavimo–priėmimo akto forma)</w:t>
      </w:r>
    </w:p>
    <w:p w14:paraId="6BA23A92" w14:textId="2F318BA6" w:rsidR="00AD54F7" w:rsidRPr="00DE219A" w:rsidRDefault="005E6720" w:rsidP="00AD54F7">
      <w:pPr>
        <w:jc w:val="center"/>
        <w:rPr>
          <w:rFonts w:ascii="Tahoma" w:hAnsi="Tahoma" w:cs="Tahoma"/>
          <w:sz w:val="22"/>
          <w:szCs w:val="22"/>
        </w:rPr>
      </w:pPr>
      <w:r>
        <w:rPr>
          <w:rFonts w:ascii="Tahoma" w:hAnsi="Tahoma" w:cs="Tahoma"/>
          <w:b/>
          <w:bCs/>
          <w:sz w:val="22"/>
          <w:szCs w:val="22"/>
        </w:rPr>
        <w:t>Licencijų</w:t>
      </w:r>
      <w:r w:rsidRPr="00DE219A">
        <w:rPr>
          <w:rFonts w:ascii="Tahoma" w:hAnsi="Tahoma" w:cs="Tahoma"/>
          <w:b/>
          <w:bCs/>
          <w:sz w:val="22"/>
          <w:szCs w:val="22"/>
        </w:rPr>
        <w:t xml:space="preserve"> </w:t>
      </w:r>
      <w:r w:rsidR="00AD54F7" w:rsidRPr="00DE219A">
        <w:rPr>
          <w:rFonts w:ascii="Tahoma" w:hAnsi="Tahoma" w:cs="Tahoma"/>
          <w:b/>
          <w:bCs/>
          <w:sz w:val="22"/>
          <w:szCs w:val="22"/>
        </w:rPr>
        <w:t>perdavimo–priėmimo aktas</w:t>
      </w:r>
    </w:p>
    <w:p w14:paraId="49ADEF45"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__________________ Nr. _________</w:t>
      </w:r>
    </w:p>
    <w:p w14:paraId="30C10A33"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(data)</w:t>
      </w:r>
    </w:p>
    <w:p w14:paraId="78B12216"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_________________________</w:t>
      </w:r>
    </w:p>
    <w:p w14:paraId="3E75A4D9" w14:textId="77777777" w:rsidR="00AD54F7" w:rsidRPr="00DE219A" w:rsidRDefault="00AD54F7" w:rsidP="00AD54F7">
      <w:pPr>
        <w:jc w:val="center"/>
        <w:rPr>
          <w:rFonts w:ascii="Tahoma" w:hAnsi="Tahoma" w:cs="Tahoma"/>
          <w:sz w:val="22"/>
          <w:szCs w:val="22"/>
        </w:rPr>
      </w:pPr>
      <w:r w:rsidRPr="00DE219A">
        <w:rPr>
          <w:rFonts w:ascii="Tahoma" w:hAnsi="Tahoma" w:cs="Tahoma"/>
          <w:sz w:val="22"/>
          <w:szCs w:val="22"/>
        </w:rPr>
        <w:t>(sudarymo vieta)</w:t>
      </w:r>
    </w:p>
    <w:p w14:paraId="4241E03D" w14:textId="77777777" w:rsidR="00AD54F7" w:rsidRPr="00DE219A" w:rsidRDefault="00AD54F7" w:rsidP="00AD54F7">
      <w:pPr>
        <w:jc w:val="center"/>
        <w:rPr>
          <w:rFonts w:ascii="Tahoma" w:hAnsi="Tahoma" w:cs="Tahoma"/>
          <w:sz w:val="22"/>
          <w:szCs w:val="22"/>
        </w:rPr>
      </w:pPr>
    </w:p>
    <w:p w14:paraId="744461F8" w14:textId="6759CB24" w:rsidR="00AD54F7" w:rsidRPr="00DE219A" w:rsidRDefault="00AD54F7" w:rsidP="00AD54F7">
      <w:pPr>
        <w:jc w:val="both"/>
        <w:rPr>
          <w:rFonts w:ascii="Tahoma" w:hAnsi="Tahoma" w:cs="Tahoma"/>
          <w:sz w:val="22"/>
          <w:szCs w:val="22"/>
        </w:rPr>
      </w:pPr>
      <w:r w:rsidRPr="00DE219A">
        <w:rPr>
          <w:rFonts w:ascii="Tahoma" w:hAnsi="Tahoma" w:cs="Tahoma"/>
          <w:sz w:val="22"/>
          <w:szCs w:val="22"/>
        </w:rPr>
        <w:t xml:space="preserve">Šį aktą pasirašę atsakingi asmenys pažymi, kad vadovaudamiesi pasirašytos </w:t>
      </w:r>
      <w:bookmarkStart w:id="7" w:name="permission-for-group%3A282722313%3Aevery"/>
      <w:bookmarkEnd w:id="7"/>
      <w:r w:rsidRPr="00DE219A">
        <w:rPr>
          <w:rFonts w:ascii="Tahoma" w:hAnsi="Tahoma" w:cs="Tahoma"/>
          <w:i/>
          <w:sz w:val="22"/>
          <w:szCs w:val="22"/>
        </w:rPr>
        <w:t>[Įrašyti sutarties pavadinimą Nr. XX-XXX]</w:t>
      </w:r>
      <w:r w:rsidR="002B26CD" w:rsidRPr="00DE219A">
        <w:rPr>
          <w:rFonts w:ascii="Tahoma" w:hAnsi="Tahoma" w:cs="Tahoma"/>
          <w:i/>
          <w:sz w:val="22"/>
          <w:szCs w:val="22"/>
        </w:rPr>
        <w:t xml:space="preserve"> </w:t>
      </w:r>
      <w:r w:rsidR="002B26CD" w:rsidRPr="00DE219A">
        <w:rPr>
          <w:rFonts w:ascii="Tahoma" w:hAnsi="Tahoma" w:cs="Tahoma"/>
          <w:iCs/>
          <w:sz w:val="22"/>
          <w:szCs w:val="22"/>
        </w:rPr>
        <w:t>(toliau – Sutartis)</w:t>
      </w:r>
      <w:r w:rsidRPr="00DE219A">
        <w:rPr>
          <w:rFonts w:ascii="Tahoma" w:hAnsi="Tahoma" w:cs="Tahoma"/>
          <w:iCs/>
          <w:sz w:val="22"/>
          <w:szCs w:val="22"/>
        </w:rPr>
        <w:t>,</w:t>
      </w:r>
      <w:r w:rsidRPr="00DE219A">
        <w:rPr>
          <w:rFonts w:ascii="Tahoma" w:hAnsi="Tahoma" w:cs="Tahoma"/>
          <w:sz w:val="22"/>
          <w:szCs w:val="22"/>
        </w:rPr>
        <w:t xml:space="preserve"> Tiekėjas perduoda, o Pirkėjas priima šioje lentelėje nurodytas </w:t>
      </w:r>
      <w:r w:rsidR="005E6720">
        <w:rPr>
          <w:rFonts w:ascii="Tahoma" w:hAnsi="Tahoma" w:cs="Tahoma"/>
          <w:sz w:val="22"/>
          <w:szCs w:val="22"/>
        </w:rPr>
        <w:t>Licencijas</w:t>
      </w:r>
      <w:r w:rsidR="002B26CD" w:rsidRPr="00DE219A">
        <w:rPr>
          <w:rFonts w:ascii="Tahoma" w:hAnsi="Tahoma" w:cs="Tahoma"/>
          <w:sz w:val="22"/>
          <w:szCs w:val="22"/>
        </w:rPr>
        <w:t>:</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10"/>
        <w:gridCol w:w="453"/>
        <w:gridCol w:w="3865"/>
        <w:gridCol w:w="970"/>
        <w:gridCol w:w="1133"/>
        <w:gridCol w:w="1559"/>
        <w:gridCol w:w="1452"/>
      </w:tblGrid>
      <w:tr w:rsidR="002B26CD" w:rsidRPr="00DE219A" w14:paraId="55D3CA9B" w14:textId="77777777" w:rsidTr="002B26CD">
        <w:trPr>
          <w:trHeight w:val="374"/>
        </w:trPr>
        <w:tc>
          <w:tcPr>
            <w:tcW w:w="256" w:type="pct"/>
            <w:tcBorders>
              <w:top w:val="double" w:sz="4" w:space="0" w:color="auto"/>
            </w:tcBorders>
            <w:shd w:val="clear" w:color="auto" w:fill="D9D9D9"/>
            <w:vAlign w:val="center"/>
          </w:tcPr>
          <w:p w14:paraId="7E6F50D0"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Eil. Nr.</w:t>
            </w:r>
          </w:p>
        </w:tc>
        <w:tc>
          <w:tcPr>
            <w:tcW w:w="2172" w:type="pct"/>
            <w:gridSpan w:val="2"/>
            <w:tcBorders>
              <w:top w:val="double" w:sz="4" w:space="0" w:color="auto"/>
            </w:tcBorders>
            <w:shd w:val="clear" w:color="auto" w:fill="D9D9D9"/>
            <w:vAlign w:val="center"/>
          </w:tcPr>
          <w:p w14:paraId="0F7C4728" w14:textId="7AD324E0" w:rsidR="002B26CD" w:rsidRPr="00DE219A" w:rsidRDefault="005E6720" w:rsidP="005C2569">
            <w:pPr>
              <w:jc w:val="center"/>
              <w:rPr>
                <w:rFonts w:ascii="Tahoma" w:hAnsi="Tahoma" w:cs="Tahoma"/>
                <w:bCs/>
                <w:iCs/>
                <w:sz w:val="22"/>
                <w:szCs w:val="22"/>
              </w:rPr>
            </w:pPr>
            <w:r>
              <w:rPr>
                <w:rFonts w:ascii="Tahoma" w:hAnsi="Tahoma" w:cs="Tahoma"/>
                <w:bCs/>
                <w:iCs/>
                <w:sz w:val="22"/>
                <w:szCs w:val="22"/>
              </w:rPr>
              <w:t>Licencijų</w:t>
            </w:r>
            <w:r w:rsidRPr="00DE219A">
              <w:rPr>
                <w:rFonts w:ascii="Tahoma" w:hAnsi="Tahoma" w:cs="Tahoma"/>
                <w:bCs/>
                <w:iCs/>
                <w:sz w:val="22"/>
                <w:szCs w:val="22"/>
              </w:rPr>
              <w:t xml:space="preserve"> </w:t>
            </w:r>
            <w:r w:rsidR="002B26CD" w:rsidRPr="00DE219A">
              <w:rPr>
                <w:rFonts w:ascii="Tahoma" w:hAnsi="Tahoma" w:cs="Tahoma"/>
                <w:bCs/>
                <w:iCs/>
                <w:sz w:val="22"/>
                <w:szCs w:val="22"/>
              </w:rPr>
              <w:t>pavadinimas</w:t>
            </w:r>
          </w:p>
        </w:tc>
        <w:tc>
          <w:tcPr>
            <w:tcW w:w="488" w:type="pct"/>
            <w:tcBorders>
              <w:top w:val="double" w:sz="4" w:space="0" w:color="auto"/>
            </w:tcBorders>
            <w:shd w:val="clear" w:color="auto" w:fill="D9D9D9"/>
            <w:vAlign w:val="center"/>
          </w:tcPr>
          <w:p w14:paraId="2DC28C4B"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Mato vnt.</w:t>
            </w:r>
          </w:p>
        </w:tc>
        <w:tc>
          <w:tcPr>
            <w:tcW w:w="570" w:type="pct"/>
            <w:tcBorders>
              <w:top w:val="double" w:sz="4" w:space="0" w:color="auto"/>
            </w:tcBorders>
            <w:shd w:val="clear" w:color="auto" w:fill="D9D9D9"/>
            <w:vAlign w:val="center"/>
          </w:tcPr>
          <w:p w14:paraId="1B8CED05" w14:textId="4771314B"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Kiekis</w:t>
            </w:r>
          </w:p>
        </w:tc>
        <w:tc>
          <w:tcPr>
            <w:tcW w:w="784" w:type="pct"/>
            <w:tcBorders>
              <w:top w:val="double" w:sz="4" w:space="0" w:color="auto"/>
            </w:tcBorders>
            <w:shd w:val="clear" w:color="auto" w:fill="D9D9D9"/>
            <w:vAlign w:val="center"/>
          </w:tcPr>
          <w:p w14:paraId="086D8F25"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Vieneto kaina</w:t>
            </w:r>
          </w:p>
        </w:tc>
        <w:tc>
          <w:tcPr>
            <w:tcW w:w="730" w:type="pct"/>
            <w:tcBorders>
              <w:top w:val="double" w:sz="4" w:space="0" w:color="auto"/>
            </w:tcBorders>
            <w:shd w:val="clear" w:color="auto" w:fill="D9D9D9"/>
            <w:vAlign w:val="center"/>
          </w:tcPr>
          <w:p w14:paraId="6E192600" w14:textId="77777777" w:rsidR="002B26CD" w:rsidRPr="00DE219A" w:rsidRDefault="002B26CD" w:rsidP="005C2569">
            <w:pPr>
              <w:jc w:val="center"/>
              <w:rPr>
                <w:rFonts w:ascii="Tahoma" w:hAnsi="Tahoma" w:cs="Tahoma"/>
                <w:bCs/>
                <w:iCs/>
                <w:sz w:val="22"/>
                <w:szCs w:val="22"/>
              </w:rPr>
            </w:pPr>
            <w:r w:rsidRPr="00DE219A">
              <w:rPr>
                <w:rFonts w:ascii="Tahoma" w:hAnsi="Tahoma" w:cs="Tahoma"/>
                <w:bCs/>
                <w:iCs/>
                <w:sz w:val="22"/>
                <w:szCs w:val="22"/>
              </w:rPr>
              <w:t>Suma, EUR</w:t>
            </w:r>
          </w:p>
        </w:tc>
      </w:tr>
      <w:tr w:rsidR="002B26CD" w:rsidRPr="00DE219A" w14:paraId="17195764" w14:textId="77777777" w:rsidTr="002B26CD">
        <w:tc>
          <w:tcPr>
            <w:tcW w:w="256" w:type="pct"/>
          </w:tcPr>
          <w:p w14:paraId="391078D9"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1.</w:t>
            </w:r>
          </w:p>
        </w:tc>
        <w:tc>
          <w:tcPr>
            <w:tcW w:w="2172" w:type="pct"/>
            <w:gridSpan w:val="2"/>
          </w:tcPr>
          <w:p w14:paraId="47F8DCD2" w14:textId="113AAECC" w:rsidR="002B26CD" w:rsidRPr="00DE219A" w:rsidRDefault="005E6720" w:rsidP="005C2569">
            <w:pPr>
              <w:rPr>
                <w:rFonts w:ascii="Tahoma" w:hAnsi="Tahoma" w:cs="Tahoma"/>
                <w:i/>
                <w:sz w:val="22"/>
                <w:szCs w:val="22"/>
              </w:rPr>
            </w:pPr>
            <w:r>
              <w:rPr>
                <w:rFonts w:ascii="Tahoma" w:hAnsi="Tahoma" w:cs="Tahoma"/>
                <w:i/>
                <w:sz w:val="22"/>
                <w:szCs w:val="22"/>
              </w:rPr>
              <w:t>Licencijos</w:t>
            </w:r>
            <w:r w:rsidRPr="00DE219A">
              <w:rPr>
                <w:rFonts w:ascii="Tahoma" w:hAnsi="Tahoma" w:cs="Tahoma"/>
                <w:i/>
                <w:sz w:val="22"/>
                <w:szCs w:val="22"/>
              </w:rPr>
              <w:t xml:space="preserve"> </w:t>
            </w:r>
            <w:r w:rsidR="002B26CD" w:rsidRPr="00DE219A">
              <w:rPr>
                <w:rFonts w:ascii="Tahoma" w:hAnsi="Tahoma" w:cs="Tahoma"/>
                <w:i/>
                <w:sz w:val="22"/>
                <w:szCs w:val="22"/>
              </w:rPr>
              <w:t>1</w:t>
            </w:r>
          </w:p>
        </w:tc>
        <w:tc>
          <w:tcPr>
            <w:tcW w:w="488" w:type="pct"/>
          </w:tcPr>
          <w:p w14:paraId="313C42C6" w14:textId="77777777" w:rsidR="002B26CD" w:rsidRPr="00DE219A" w:rsidRDefault="002B26CD" w:rsidP="005C2569">
            <w:pPr>
              <w:jc w:val="center"/>
              <w:rPr>
                <w:rFonts w:ascii="Tahoma" w:hAnsi="Tahoma" w:cs="Tahoma"/>
                <w:sz w:val="22"/>
                <w:szCs w:val="22"/>
              </w:rPr>
            </w:pPr>
          </w:p>
        </w:tc>
        <w:tc>
          <w:tcPr>
            <w:tcW w:w="570" w:type="pct"/>
          </w:tcPr>
          <w:p w14:paraId="6FDA81A4" w14:textId="38A52CB3" w:rsidR="002B26CD" w:rsidRPr="00DE219A" w:rsidRDefault="002B26CD" w:rsidP="005C2569">
            <w:pPr>
              <w:jc w:val="center"/>
              <w:rPr>
                <w:rFonts w:ascii="Tahoma" w:hAnsi="Tahoma" w:cs="Tahoma"/>
                <w:sz w:val="22"/>
                <w:szCs w:val="22"/>
              </w:rPr>
            </w:pPr>
          </w:p>
        </w:tc>
        <w:tc>
          <w:tcPr>
            <w:tcW w:w="784" w:type="pct"/>
          </w:tcPr>
          <w:p w14:paraId="2CAC5702" w14:textId="77777777" w:rsidR="002B26CD" w:rsidRPr="00DE219A" w:rsidRDefault="002B26CD" w:rsidP="005C2569">
            <w:pPr>
              <w:jc w:val="center"/>
              <w:rPr>
                <w:rFonts w:ascii="Tahoma" w:hAnsi="Tahoma" w:cs="Tahoma"/>
                <w:sz w:val="22"/>
                <w:szCs w:val="22"/>
              </w:rPr>
            </w:pPr>
          </w:p>
        </w:tc>
        <w:tc>
          <w:tcPr>
            <w:tcW w:w="730" w:type="pct"/>
          </w:tcPr>
          <w:p w14:paraId="6A92A6E4" w14:textId="77777777" w:rsidR="002B26CD" w:rsidRPr="00DE219A" w:rsidRDefault="002B26CD" w:rsidP="005C2569">
            <w:pPr>
              <w:jc w:val="center"/>
              <w:rPr>
                <w:rFonts w:ascii="Tahoma" w:hAnsi="Tahoma" w:cs="Tahoma"/>
                <w:sz w:val="22"/>
                <w:szCs w:val="22"/>
              </w:rPr>
            </w:pPr>
          </w:p>
        </w:tc>
      </w:tr>
      <w:tr w:rsidR="002B26CD" w:rsidRPr="00DE219A" w14:paraId="40E2540E" w14:textId="77777777" w:rsidTr="002B26CD">
        <w:tc>
          <w:tcPr>
            <w:tcW w:w="256" w:type="pct"/>
          </w:tcPr>
          <w:p w14:paraId="423A53A5"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2.</w:t>
            </w:r>
          </w:p>
        </w:tc>
        <w:tc>
          <w:tcPr>
            <w:tcW w:w="2172" w:type="pct"/>
            <w:gridSpan w:val="2"/>
          </w:tcPr>
          <w:p w14:paraId="52A7C33F" w14:textId="135080AF" w:rsidR="002B26CD" w:rsidRPr="00DE219A" w:rsidRDefault="005E6720" w:rsidP="005C2569">
            <w:pPr>
              <w:rPr>
                <w:rFonts w:ascii="Tahoma" w:hAnsi="Tahoma" w:cs="Tahoma"/>
                <w:i/>
                <w:sz w:val="22"/>
                <w:szCs w:val="22"/>
              </w:rPr>
            </w:pPr>
            <w:r>
              <w:rPr>
                <w:rFonts w:ascii="Tahoma" w:hAnsi="Tahoma" w:cs="Tahoma"/>
                <w:i/>
                <w:sz w:val="22"/>
                <w:szCs w:val="22"/>
              </w:rPr>
              <w:t>Licencijos</w:t>
            </w:r>
            <w:r w:rsidRPr="00DE219A">
              <w:rPr>
                <w:rFonts w:ascii="Tahoma" w:hAnsi="Tahoma" w:cs="Tahoma"/>
                <w:i/>
                <w:sz w:val="22"/>
                <w:szCs w:val="22"/>
              </w:rPr>
              <w:t xml:space="preserve"> </w:t>
            </w:r>
            <w:r w:rsidR="002B26CD" w:rsidRPr="00DE219A">
              <w:rPr>
                <w:rFonts w:ascii="Tahoma" w:hAnsi="Tahoma" w:cs="Tahoma"/>
                <w:i/>
                <w:sz w:val="22"/>
                <w:szCs w:val="22"/>
              </w:rPr>
              <w:t>2</w:t>
            </w:r>
          </w:p>
        </w:tc>
        <w:tc>
          <w:tcPr>
            <w:tcW w:w="488" w:type="pct"/>
          </w:tcPr>
          <w:p w14:paraId="08FA2DB8" w14:textId="77777777" w:rsidR="002B26CD" w:rsidRPr="00DE219A" w:rsidRDefault="002B26CD" w:rsidP="005C2569">
            <w:pPr>
              <w:jc w:val="center"/>
              <w:rPr>
                <w:rFonts w:ascii="Tahoma" w:hAnsi="Tahoma" w:cs="Tahoma"/>
                <w:sz w:val="22"/>
                <w:szCs w:val="22"/>
              </w:rPr>
            </w:pPr>
          </w:p>
        </w:tc>
        <w:tc>
          <w:tcPr>
            <w:tcW w:w="570" w:type="pct"/>
          </w:tcPr>
          <w:p w14:paraId="00B8998E" w14:textId="1A219BAC" w:rsidR="002B26CD" w:rsidRPr="00DE219A" w:rsidRDefault="002B26CD" w:rsidP="005C2569">
            <w:pPr>
              <w:jc w:val="center"/>
              <w:rPr>
                <w:rFonts w:ascii="Tahoma" w:hAnsi="Tahoma" w:cs="Tahoma"/>
                <w:sz w:val="22"/>
                <w:szCs w:val="22"/>
              </w:rPr>
            </w:pPr>
          </w:p>
        </w:tc>
        <w:tc>
          <w:tcPr>
            <w:tcW w:w="784" w:type="pct"/>
          </w:tcPr>
          <w:p w14:paraId="44E7886B" w14:textId="77777777" w:rsidR="002B26CD" w:rsidRPr="00DE219A" w:rsidRDefault="002B26CD" w:rsidP="005C2569">
            <w:pPr>
              <w:jc w:val="center"/>
              <w:rPr>
                <w:rFonts w:ascii="Tahoma" w:hAnsi="Tahoma" w:cs="Tahoma"/>
                <w:sz w:val="22"/>
                <w:szCs w:val="22"/>
              </w:rPr>
            </w:pPr>
          </w:p>
        </w:tc>
        <w:tc>
          <w:tcPr>
            <w:tcW w:w="730" w:type="pct"/>
          </w:tcPr>
          <w:p w14:paraId="016954AE" w14:textId="77777777" w:rsidR="002B26CD" w:rsidRPr="00DE219A" w:rsidRDefault="002B26CD" w:rsidP="005C2569">
            <w:pPr>
              <w:jc w:val="center"/>
              <w:rPr>
                <w:rFonts w:ascii="Tahoma" w:hAnsi="Tahoma" w:cs="Tahoma"/>
                <w:sz w:val="22"/>
                <w:szCs w:val="22"/>
              </w:rPr>
            </w:pPr>
          </w:p>
        </w:tc>
      </w:tr>
      <w:tr w:rsidR="002B26CD" w:rsidRPr="00DE219A" w14:paraId="755209EA" w14:textId="77777777" w:rsidTr="002B26CD">
        <w:tc>
          <w:tcPr>
            <w:tcW w:w="256" w:type="pct"/>
          </w:tcPr>
          <w:p w14:paraId="45BF6372"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3.</w:t>
            </w:r>
          </w:p>
        </w:tc>
        <w:tc>
          <w:tcPr>
            <w:tcW w:w="2172" w:type="pct"/>
            <w:gridSpan w:val="2"/>
          </w:tcPr>
          <w:p w14:paraId="5A56E0DB" w14:textId="1265725F" w:rsidR="002B26CD" w:rsidRPr="00DE219A" w:rsidRDefault="005E6720" w:rsidP="005C2569">
            <w:pPr>
              <w:rPr>
                <w:rFonts w:ascii="Tahoma" w:hAnsi="Tahoma" w:cs="Tahoma"/>
                <w:i/>
                <w:sz w:val="22"/>
                <w:szCs w:val="22"/>
              </w:rPr>
            </w:pPr>
            <w:r>
              <w:rPr>
                <w:rFonts w:ascii="Tahoma" w:hAnsi="Tahoma" w:cs="Tahoma"/>
                <w:i/>
                <w:sz w:val="22"/>
                <w:szCs w:val="22"/>
              </w:rPr>
              <w:t>Licencijos</w:t>
            </w:r>
            <w:r w:rsidRPr="00DE219A">
              <w:rPr>
                <w:rFonts w:ascii="Tahoma" w:hAnsi="Tahoma" w:cs="Tahoma"/>
                <w:i/>
                <w:sz w:val="22"/>
                <w:szCs w:val="22"/>
              </w:rPr>
              <w:t xml:space="preserve"> </w:t>
            </w:r>
            <w:r w:rsidR="002B26CD" w:rsidRPr="00DE219A">
              <w:rPr>
                <w:rFonts w:ascii="Tahoma" w:hAnsi="Tahoma" w:cs="Tahoma"/>
                <w:i/>
                <w:sz w:val="22"/>
                <w:szCs w:val="22"/>
              </w:rPr>
              <w:t>3</w:t>
            </w:r>
          </w:p>
        </w:tc>
        <w:tc>
          <w:tcPr>
            <w:tcW w:w="488" w:type="pct"/>
          </w:tcPr>
          <w:p w14:paraId="51FD2699" w14:textId="77777777" w:rsidR="002B26CD" w:rsidRPr="00DE219A" w:rsidRDefault="002B26CD" w:rsidP="005C2569">
            <w:pPr>
              <w:jc w:val="center"/>
              <w:rPr>
                <w:rFonts w:ascii="Tahoma" w:hAnsi="Tahoma" w:cs="Tahoma"/>
                <w:sz w:val="22"/>
                <w:szCs w:val="22"/>
              </w:rPr>
            </w:pPr>
          </w:p>
        </w:tc>
        <w:tc>
          <w:tcPr>
            <w:tcW w:w="570" w:type="pct"/>
          </w:tcPr>
          <w:p w14:paraId="77BE8AC7" w14:textId="270A5602" w:rsidR="002B26CD" w:rsidRPr="00DE219A" w:rsidRDefault="002B26CD" w:rsidP="005C2569">
            <w:pPr>
              <w:jc w:val="center"/>
              <w:rPr>
                <w:rFonts w:ascii="Tahoma" w:hAnsi="Tahoma" w:cs="Tahoma"/>
                <w:sz w:val="22"/>
                <w:szCs w:val="22"/>
              </w:rPr>
            </w:pPr>
          </w:p>
        </w:tc>
        <w:tc>
          <w:tcPr>
            <w:tcW w:w="784" w:type="pct"/>
          </w:tcPr>
          <w:p w14:paraId="63DEF445" w14:textId="77777777" w:rsidR="002B26CD" w:rsidRPr="00DE219A" w:rsidRDefault="002B26CD" w:rsidP="005C2569">
            <w:pPr>
              <w:jc w:val="center"/>
              <w:rPr>
                <w:rFonts w:ascii="Tahoma" w:hAnsi="Tahoma" w:cs="Tahoma"/>
                <w:sz w:val="22"/>
                <w:szCs w:val="22"/>
              </w:rPr>
            </w:pPr>
          </w:p>
        </w:tc>
        <w:tc>
          <w:tcPr>
            <w:tcW w:w="730" w:type="pct"/>
          </w:tcPr>
          <w:p w14:paraId="7B4DDE31" w14:textId="77777777" w:rsidR="002B26CD" w:rsidRPr="00DE219A" w:rsidRDefault="002B26CD" w:rsidP="005C2569">
            <w:pPr>
              <w:jc w:val="center"/>
              <w:rPr>
                <w:rFonts w:ascii="Tahoma" w:hAnsi="Tahoma" w:cs="Tahoma"/>
                <w:sz w:val="22"/>
                <w:szCs w:val="22"/>
              </w:rPr>
            </w:pPr>
          </w:p>
        </w:tc>
      </w:tr>
      <w:tr w:rsidR="002B26CD" w:rsidRPr="00DE219A" w14:paraId="127A9988" w14:textId="77777777" w:rsidTr="002B26CD">
        <w:tc>
          <w:tcPr>
            <w:tcW w:w="256" w:type="pct"/>
          </w:tcPr>
          <w:p w14:paraId="6753499F" w14:textId="77777777" w:rsidR="002B26CD" w:rsidRPr="00DE219A" w:rsidRDefault="002B26CD" w:rsidP="005C2569">
            <w:pPr>
              <w:jc w:val="center"/>
              <w:rPr>
                <w:rFonts w:ascii="Tahoma" w:hAnsi="Tahoma" w:cs="Tahoma"/>
                <w:sz w:val="22"/>
                <w:szCs w:val="22"/>
              </w:rPr>
            </w:pPr>
            <w:r w:rsidRPr="00DE219A">
              <w:rPr>
                <w:rFonts w:ascii="Tahoma" w:hAnsi="Tahoma" w:cs="Tahoma"/>
                <w:sz w:val="22"/>
                <w:szCs w:val="22"/>
              </w:rPr>
              <w:t>4.</w:t>
            </w:r>
          </w:p>
        </w:tc>
        <w:tc>
          <w:tcPr>
            <w:tcW w:w="2172" w:type="pct"/>
            <w:gridSpan w:val="2"/>
          </w:tcPr>
          <w:p w14:paraId="013C3D18" w14:textId="58E17436" w:rsidR="002B26CD" w:rsidRPr="00DE219A" w:rsidRDefault="005E6720" w:rsidP="005C2569">
            <w:pPr>
              <w:rPr>
                <w:rFonts w:ascii="Tahoma" w:hAnsi="Tahoma" w:cs="Tahoma"/>
                <w:i/>
                <w:sz w:val="22"/>
                <w:szCs w:val="22"/>
              </w:rPr>
            </w:pPr>
            <w:r>
              <w:rPr>
                <w:rFonts w:ascii="Tahoma" w:hAnsi="Tahoma" w:cs="Tahoma"/>
                <w:i/>
                <w:sz w:val="22"/>
                <w:szCs w:val="22"/>
              </w:rPr>
              <w:t>Licencijos</w:t>
            </w:r>
            <w:r w:rsidR="002B26CD" w:rsidRPr="00DE219A">
              <w:rPr>
                <w:rFonts w:ascii="Tahoma" w:hAnsi="Tahoma" w:cs="Tahoma"/>
                <w:i/>
                <w:sz w:val="22"/>
                <w:szCs w:val="22"/>
              </w:rPr>
              <w:t>...</w:t>
            </w:r>
          </w:p>
        </w:tc>
        <w:tc>
          <w:tcPr>
            <w:tcW w:w="488" w:type="pct"/>
          </w:tcPr>
          <w:p w14:paraId="7F007D82" w14:textId="77777777" w:rsidR="002B26CD" w:rsidRPr="00DE219A" w:rsidRDefault="002B26CD" w:rsidP="005C2569">
            <w:pPr>
              <w:jc w:val="center"/>
              <w:rPr>
                <w:rFonts w:ascii="Tahoma" w:hAnsi="Tahoma" w:cs="Tahoma"/>
                <w:sz w:val="22"/>
                <w:szCs w:val="22"/>
              </w:rPr>
            </w:pPr>
          </w:p>
        </w:tc>
        <w:tc>
          <w:tcPr>
            <w:tcW w:w="570" w:type="pct"/>
          </w:tcPr>
          <w:p w14:paraId="50DBE27B" w14:textId="5026DA07" w:rsidR="002B26CD" w:rsidRPr="00DE219A" w:rsidRDefault="002B26CD" w:rsidP="005C2569">
            <w:pPr>
              <w:jc w:val="center"/>
              <w:rPr>
                <w:rFonts w:ascii="Tahoma" w:hAnsi="Tahoma" w:cs="Tahoma"/>
                <w:sz w:val="22"/>
                <w:szCs w:val="22"/>
              </w:rPr>
            </w:pPr>
          </w:p>
        </w:tc>
        <w:tc>
          <w:tcPr>
            <w:tcW w:w="784" w:type="pct"/>
          </w:tcPr>
          <w:p w14:paraId="1E8C709D" w14:textId="77777777" w:rsidR="002B26CD" w:rsidRPr="00DE219A" w:rsidRDefault="002B26CD" w:rsidP="005C2569">
            <w:pPr>
              <w:jc w:val="center"/>
              <w:rPr>
                <w:rFonts w:ascii="Tahoma" w:hAnsi="Tahoma" w:cs="Tahoma"/>
                <w:sz w:val="22"/>
                <w:szCs w:val="22"/>
              </w:rPr>
            </w:pPr>
          </w:p>
        </w:tc>
        <w:tc>
          <w:tcPr>
            <w:tcW w:w="730" w:type="pct"/>
          </w:tcPr>
          <w:p w14:paraId="0CC8E80B" w14:textId="77777777" w:rsidR="002B26CD" w:rsidRPr="00DE219A" w:rsidRDefault="002B26CD" w:rsidP="005C2569">
            <w:pPr>
              <w:jc w:val="center"/>
              <w:rPr>
                <w:rFonts w:ascii="Tahoma" w:hAnsi="Tahoma" w:cs="Tahoma"/>
                <w:sz w:val="22"/>
                <w:szCs w:val="22"/>
              </w:rPr>
            </w:pPr>
          </w:p>
        </w:tc>
      </w:tr>
      <w:tr w:rsidR="005C2569" w:rsidRPr="00DE219A" w14:paraId="65DAB578" w14:textId="77777777" w:rsidTr="002B26CD">
        <w:tc>
          <w:tcPr>
            <w:tcW w:w="484" w:type="pct"/>
            <w:gridSpan w:val="2"/>
          </w:tcPr>
          <w:p w14:paraId="56B789A7" w14:textId="77777777" w:rsidR="005C2569" w:rsidRPr="00DE219A" w:rsidRDefault="005C2569" w:rsidP="005C2569">
            <w:pPr>
              <w:jc w:val="right"/>
              <w:rPr>
                <w:rFonts w:ascii="Tahoma" w:hAnsi="Tahoma" w:cs="Tahoma"/>
                <w:b/>
                <w:sz w:val="22"/>
                <w:szCs w:val="22"/>
              </w:rPr>
            </w:pPr>
          </w:p>
        </w:tc>
        <w:tc>
          <w:tcPr>
            <w:tcW w:w="3786" w:type="pct"/>
            <w:gridSpan w:val="4"/>
            <w:vAlign w:val="center"/>
          </w:tcPr>
          <w:p w14:paraId="0460BE57" w14:textId="4229C000" w:rsidR="005C2569" w:rsidRPr="00DE219A" w:rsidRDefault="005C2569" w:rsidP="005C2569">
            <w:pPr>
              <w:jc w:val="right"/>
              <w:rPr>
                <w:rFonts w:ascii="Tahoma" w:hAnsi="Tahoma" w:cs="Tahoma"/>
                <w:b/>
                <w:sz w:val="22"/>
                <w:szCs w:val="22"/>
              </w:rPr>
            </w:pPr>
            <w:r w:rsidRPr="00DE219A">
              <w:rPr>
                <w:rFonts w:ascii="Tahoma" w:hAnsi="Tahoma" w:cs="Tahoma"/>
                <w:b/>
                <w:sz w:val="22"/>
                <w:szCs w:val="22"/>
              </w:rPr>
              <w:t>Iš viso:</w:t>
            </w:r>
          </w:p>
        </w:tc>
        <w:tc>
          <w:tcPr>
            <w:tcW w:w="730" w:type="pct"/>
          </w:tcPr>
          <w:p w14:paraId="0E72D179" w14:textId="77777777" w:rsidR="005C2569" w:rsidRPr="00DE219A" w:rsidRDefault="005C2569" w:rsidP="005C2569">
            <w:pPr>
              <w:jc w:val="center"/>
              <w:rPr>
                <w:rFonts w:ascii="Tahoma" w:hAnsi="Tahoma" w:cs="Tahoma"/>
                <w:sz w:val="22"/>
                <w:szCs w:val="22"/>
              </w:rPr>
            </w:pPr>
          </w:p>
        </w:tc>
      </w:tr>
      <w:tr w:rsidR="005C2569" w:rsidRPr="00DE219A" w14:paraId="76448CB0" w14:textId="77777777" w:rsidTr="002B26CD">
        <w:tc>
          <w:tcPr>
            <w:tcW w:w="484" w:type="pct"/>
            <w:gridSpan w:val="2"/>
          </w:tcPr>
          <w:p w14:paraId="678FB94C" w14:textId="77777777" w:rsidR="005C2569" w:rsidRPr="00DE219A" w:rsidRDefault="005C2569" w:rsidP="005C2569">
            <w:pPr>
              <w:jc w:val="right"/>
              <w:rPr>
                <w:rFonts w:ascii="Tahoma" w:hAnsi="Tahoma" w:cs="Tahoma"/>
                <w:b/>
                <w:sz w:val="22"/>
                <w:szCs w:val="22"/>
              </w:rPr>
            </w:pPr>
          </w:p>
        </w:tc>
        <w:tc>
          <w:tcPr>
            <w:tcW w:w="3786" w:type="pct"/>
            <w:gridSpan w:val="4"/>
            <w:vAlign w:val="center"/>
          </w:tcPr>
          <w:p w14:paraId="1270A45F" w14:textId="5A28BAB6" w:rsidR="005C2569" w:rsidRPr="00DE219A" w:rsidRDefault="005C2569" w:rsidP="005C2569">
            <w:pPr>
              <w:jc w:val="right"/>
              <w:rPr>
                <w:rFonts w:ascii="Tahoma" w:hAnsi="Tahoma" w:cs="Tahoma"/>
                <w:b/>
                <w:sz w:val="22"/>
                <w:szCs w:val="22"/>
              </w:rPr>
            </w:pPr>
            <w:r w:rsidRPr="00DE219A">
              <w:rPr>
                <w:rFonts w:ascii="Tahoma" w:hAnsi="Tahoma" w:cs="Tahoma"/>
                <w:b/>
                <w:sz w:val="22"/>
                <w:szCs w:val="22"/>
              </w:rPr>
              <w:t>PVM 21%:</w:t>
            </w:r>
          </w:p>
        </w:tc>
        <w:tc>
          <w:tcPr>
            <w:tcW w:w="730" w:type="pct"/>
          </w:tcPr>
          <w:p w14:paraId="065E99F2" w14:textId="77777777" w:rsidR="005C2569" w:rsidRPr="00DE219A" w:rsidRDefault="005C2569" w:rsidP="005C2569">
            <w:pPr>
              <w:jc w:val="center"/>
              <w:rPr>
                <w:rFonts w:ascii="Tahoma" w:hAnsi="Tahoma" w:cs="Tahoma"/>
                <w:sz w:val="22"/>
                <w:szCs w:val="22"/>
              </w:rPr>
            </w:pPr>
          </w:p>
        </w:tc>
      </w:tr>
      <w:tr w:rsidR="005C2569" w:rsidRPr="00DE219A" w14:paraId="26D51A1C" w14:textId="77777777" w:rsidTr="002B26CD">
        <w:tc>
          <w:tcPr>
            <w:tcW w:w="484" w:type="pct"/>
            <w:gridSpan w:val="2"/>
            <w:tcBorders>
              <w:bottom w:val="double" w:sz="4" w:space="0" w:color="auto"/>
            </w:tcBorders>
          </w:tcPr>
          <w:p w14:paraId="01C8B087" w14:textId="77777777" w:rsidR="005C2569" w:rsidRPr="00DE219A" w:rsidRDefault="005C2569" w:rsidP="005C2569">
            <w:pPr>
              <w:jc w:val="right"/>
              <w:rPr>
                <w:rFonts w:ascii="Tahoma" w:hAnsi="Tahoma" w:cs="Tahoma"/>
                <w:b/>
                <w:sz w:val="22"/>
                <w:szCs w:val="22"/>
              </w:rPr>
            </w:pPr>
          </w:p>
        </w:tc>
        <w:tc>
          <w:tcPr>
            <w:tcW w:w="3786" w:type="pct"/>
            <w:gridSpan w:val="4"/>
            <w:tcBorders>
              <w:bottom w:val="double" w:sz="4" w:space="0" w:color="auto"/>
            </w:tcBorders>
            <w:vAlign w:val="center"/>
          </w:tcPr>
          <w:p w14:paraId="3ED6297C" w14:textId="0FC48901" w:rsidR="005C2569" w:rsidRPr="00DE219A" w:rsidRDefault="005C2569" w:rsidP="005C2569">
            <w:pPr>
              <w:jc w:val="right"/>
              <w:rPr>
                <w:rFonts w:ascii="Tahoma" w:hAnsi="Tahoma" w:cs="Tahoma"/>
                <w:b/>
                <w:sz w:val="22"/>
                <w:szCs w:val="22"/>
              </w:rPr>
            </w:pPr>
            <w:r w:rsidRPr="00DE219A">
              <w:rPr>
                <w:rFonts w:ascii="Tahoma" w:hAnsi="Tahoma" w:cs="Tahoma"/>
                <w:b/>
                <w:sz w:val="22"/>
                <w:szCs w:val="22"/>
              </w:rPr>
              <w:t>Bendra suma:</w:t>
            </w:r>
          </w:p>
        </w:tc>
        <w:tc>
          <w:tcPr>
            <w:tcW w:w="730" w:type="pct"/>
            <w:tcBorders>
              <w:bottom w:val="double" w:sz="4" w:space="0" w:color="auto"/>
            </w:tcBorders>
          </w:tcPr>
          <w:p w14:paraId="3902431A" w14:textId="77777777" w:rsidR="005C2569" w:rsidRPr="00DE219A" w:rsidRDefault="005C2569" w:rsidP="005C2569">
            <w:pPr>
              <w:jc w:val="center"/>
              <w:rPr>
                <w:rFonts w:ascii="Tahoma" w:hAnsi="Tahoma" w:cs="Tahoma"/>
                <w:sz w:val="22"/>
                <w:szCs w:val="22"/>
              </w:rPr>
            </w:pPr>
          </w:p>
        </w:tc>
      </w:tr>
    </w:tbl>
    <w:p w14:paraId="58575998" w14:textId="77777777" w:rsidR="00AD54F7" w:rsidRPr="00DE219A" w:rsidRDefault="00AD54F7" w:rsidP="00AD54F7">
      <w:pPr>
        <w:jc w:val="center"/>
        <w:rPr>
          <w:rFonts w:ascii="Tahoma" w:hAnsi="Tahoma" w:cs="Tahoma"/>
          <w:sz w:val="22"/>
          <w:szCs w:val="22"/>
        </w:rPr>
      </w:pPr>
    </w:p>
    <w:p w14:paraId="0612C964" w14:textId="5C342351" w:rsidR="002B26CD" w:rsidRPr="00DE219A" w:rsidRDefault="002B26CD" w:rsidP="0098333C">
      <w:pPr>
        <w:jc w:val="both"/>
        <w:rPr>
          <w:rFonts w:ascii="Tahoma" w:hAnsi="Tahoma" w:cs="Tahoma"/>
          <w:color w:val="4472C4"/>
          <w:kern w:val="2"/>
        </w:rPr>
      </w:pPr>
      <w:r w:rsidRPr="00DE219A">
        <w:rPr>
          <w:rFonts w:ascii="Tahoma" w:hAnsi="Tahoma" w:cs="Tahoma"/>
          <w:b/>
          <w:bCs/>
          <w:color w:val="000000"/>
          <w:sz w:val="22"/>
          <w:szCs w:val="22"/>
          <w:lang w:eastAsia="lt-LT"/>
        </w:rPr>
        <w:t xml:space="preserve">Tiekėjas pristatė visas </w:t>
      </w:r>
      <w:r w:rsidR="005E6720">
        <w:rPr>
          <w:rFonts w:ascii="Tahoma" w:hAnsi="Tahoma" w:cs="Tahoma"/>
          <w:b/>
          <w:bCs/>
          <w:color w:val="000000"/>
          <w:sz w:val="22"/>
          <w:szCs w:val="22"/>
          <w:lang w:eastAsia="lt-LT"/>
        </w:rPr>
        <w:t>Licencijas</w:t>
      </w:r>
      <w:r w:rsidR="005E6720" w:rsidRPr="00DE219A">
        <w:rPr>
          <w:rFonts w:ascii="Tahoma" w:hAnsi="Tahoma" w:cs="Tahoma"/>
          <w:b/>
          <w:bCs/>
          <w:color w:val="000000"/>
          <w:sz w:val="22"/>
          <w:szCs w:val="22"/>
          <w:lang w:eastAsia="lt-LT"/>
        </w:rPr>
        <w:t xml:space="preserve"> </w:t>
      </w:r>
      <w:r w:rsidRPr="00DE219A">
        <w:rPr>
          <w:rFonts w:ascii="Tahoma" w:hAnsi="Tahoma" w:cs="Tahoma"/>
          <w:b/>
          <w:bCs/>
          <w:color w:val="000000"/>
          <w:sz w:val="22"/>
          <w:szCs w:val="22"/>
          <w:lang w:eastAsia="lt-LT"/>
        </w:rPr>
        <w:t>ir pateikė visus reikiamus dokumentus pagal Sutartį</w:t>
      </w:r>
      <w:r w:rsidR="0098333C" w:rsidRPr="00DE219A">
        <w:rPr>
          <w:rFonts w:ascii="Tahoma" w:hAnsi="Tahoma" w:cs="Tahoma"/>
          <w:b/>
          <w:bCs/>
          <w:kern w:val="2"/>
          <w:sz w:val="22"/>
          <w:szCs w:val="22"/>
        </w:rPr>
        <w:t xml:space="preserve"> </w:t>
      </w:r>
      <w:sdt>
        <w:sdtPr>
          <w:rPr>
            <w:rFonts w:ascii="Tahoma" w:hAnsi="Tahoma" w:cs="Tahoma"/>
            <w:b/>
            <w:bCs/>
            <w:kern w:val="2"/>
            <w:sz w:val="22"/>
            <w:szCs w:val="22"/>
          </w:rPr>
          <w:id w:val="1397931692"/>
          <w:lock w:val="sdtLocked"/>
          <w:placeholder>
            <w:docPart w:val="3ADA8CFA3BEE48E9BFCCBDBEA97535F5"/>
          </w:placeholder>
          <w:comboBox>
            <w:listItem w:displayText="Pasirinkti" w:value="Pasirinkti"/>
            <w:listItem w:displayText="TAIP" w:value="TAIP"/>
            <w:listItem w:displayText="NE" w:value="NE"/>
          </w:comboBox>
        </w:sdtPr>
        <w:sdtEndPr/>
        <w:sdtContent>
          <w:r w:rsidR="0098333C" w:rsidRPr="00DE219A">
            <w:rPr>
              <w:rFonts w:ascii="Tahoma" w:hAnsi="Tahoma" w:cs="Tahoma"/>
              <w:b/>
              <w:bCs/>
              <w:kern w:val="2"/>
              <w:sz w:val="22"/>
              <w:szCs w:val="22"/>
            </w:rPr>
            <w:t>Pasirinkti</w:t>
          </w:r>
        </w:sdtContent>
      </w:sdt>
      <w:r w:rsidRPr="00DE219A">
        <w:rPr>
          <w:rFonts w:ascii="Tahoma" w:hAnsi="Tahoma" w:cs="Tahoma"/>
          <w:b/>
          <w:bCs/>
          <w:color w:val="000000"/>
          <w:sz w:val="22"/>
          <w:szCs w:val="22"/>
          <w:lang w:eastAsia="lt-LT"/>
        </w:rPr>
        <w:t xml:space="preserve"> </w:t>
      </w:r>
    </w:p>
    <w:p w14:paraId="6464F238" w14:textId="77777777" w:rsidR="002B26CD" w:rsidRPr="00DE219A" w:rsidRDefault="002B26CD" w:rsidP="00AD54F7">
      <w:pPr>
        <w:jc w:val="center"/>
        <w:rPr>
          <w:rFonts w:ascii="Tahoma" w:hAnsi="Tahoma" w:cs="Tahoma"/>
          <w:sz w:val="22"/>
          <w:szCs w:val="22"/>
        </w:rPr>
      </w:pPr>
    </w:p>
    <w:p w14:paraId="2A15099E" w14:textId="2ABE4C83" w:rsidR="00AD54F7" w:rsidRPr="00DE219A" w:rsidRDefault="00AD54F7" w:rsidP="00AD54F7">
      <w:pPr>
        <w:jc w:val="center"/>
        <w:rPr>
          <w:rFonts w:ascii="Tahoma" w:hAnsi="Tahoma" w:cs="Tahoma"/>
          <w:sz w:val="22"/>
          <w:szCs w:val="22"/>
        </w:rPr>
      </w:pPr>
      <w:r w:rsidRPr="00DE219A">
        <w:rPr>
          <w:rFonts w:ascii="Tahoma" w:hAnsi="Tahoma" w:cs="Tahoma"/>
          <w:sz w:val="22"/>
          <w:szCs w:val="22"/>
        </w:rPr>
        <w:t xml:space="preserve">Jeigu atsisakoma priimti </w:t>
      </w:r>
      <w:r w:rsidR="005E6720">
        <w:rPr>
          <w:rFonts w:ascii="Tahoma" w:hAnsi="Tahoma" w:cs="Tahoma"/>
          <w:sz w:val="22"/>
          <w:szCs w:val="22"/>
        </w:rPr>
        <w:t>Licencijas</w:t>
      </w:r>
      <w:r w:rsidR="005E6720" w:rsidRPr="00DE219A">
        <w:rPr>
          <w:rFonts w:ascii="Tahoma" w:hAnsi="Tahoma" w:cs="Tahoma"/>
          <w:sz w:val="22"/>
          <w:szCs w:val="22"/>
        </w:rPr>
        <w:t xml:space="preserve"> </w:t>
      </w:r>
      <w:r w:rsidRPr="00DE219A">
        <w:rPr>
          <w:rFonts w:ascii="Tahoma" w:hAnsi="Tahoma" w:cs="Tahoma"/>
          <w:sz w:val="22"/>
          <w:szCs w:val="22"/>
        </w:rPr>
        <w:t xml:space="preserve">ar jų dalį dėl </w:t>
      </w:r>
      <w:r w:rsidR="005E6720">
        <w:rPr>
          <w:rFonts w:ascii="Tahoma" w:hAnsi="Tahoma" w:cs="Tahoma"/>
          <w:sz w:val="22"/>
          <w:szCs w:val="22"/>
        </w:rPr>
        <w:t>Licencijų</w:t>
      </w:r>
      <w:r w:rsidR="005E6720" w:rsidRPr="00DE219A">
        <w:rPr>
          <w:rFonts w:ascii="Tahoma" w:hAnsi="Tahoma" w:cs="Tahoma"/>
          <w:sz w:val="22"/>
          <w:szCs w:val="22"/>
        </w:rPr>
        <w:t xml:space="preserve"> </w:t>
      </w:r>
      <w:r w:rsidRPr="00DE219A">
        <w:rPr>
          <w:rFonts w:ascii="Tahoma" w:hAnsi="Tahoma" w:cs="Tahoma"/>
          <w:sz w:val="22"/>
          <w:szCs w:val="22"/>
        </w:rPr>
        <w:t xml:space="preserve">perdavimo–priėmimo metu pastebėtų trūkumų, jie nurodomi ir aprašomi </w:t>
      </w:r>
      <w:r w:rsidR="00D246A5" w:rsidRPr="00DE219A">
        <w:rPr>
          <w:rFonts w:ascii="Tahoma" w:hAnsi="Tahoma" w:cs="Tahoma"/>
          <w:sz w:val="22"/>
          <w:szCs w:val="22"/>
        </w:rPr>
        <w:t>šiame Defektų akte</w:t>
      </w:r>
      <w:r w:rsidRPr="00DE219A">
        <w:rPr>
          <w:rFonts w:ascii="Tahoma" w:hAnsi="Tahoma" w:cs="Tahoma"/>
          <w:sz w:val="22"/>
          <w:szCs w:val="22"/>
        </w:rPr>
        <w:t>:</w:t>
      </w:r>
    </w:p>
    <w:tbl>
      <w:tblPr>
        <w:tblW w:w="9611"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049"/>
        <w:gridCol w:w="3521"/>
        <w:gridCol w:w="2234"/>
      </w:tblGrid>
      <w:tr w:rsidR="00AD54F7" w:rsidRPr="00DE219A" w14:paraId="14EAFB7A" w14:textId="77777777" w:rsidTr="00CC493A">
        <w:trPr>
          <w:trHeight w:val="555"/>
        </w:trPr>
        <w:tc>
          <w:tcPr>
            <w:tcW w:w="420" w:type="pct"/>
            <w:tcBorders>
              <w:top w:val="double" w:sz="4" w:space="0" w:color="auto"/>
              <w:bottom w:val="single" w:sz="4" w:space="0" w:color="auto"/>
            </w:tcBorders>
            <w:shd w:val="clear" w:color="auto" w:fill="D9D9D9"/>
            <w:vAlign w:val="center"/>
          </w:tcPr>
          <w:p w14:paraId="041EAD5F" w14:textId="77777777"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Eil. Nr.</w:t>
            </w:r>
          </w:p>
        </w:tc>
        <w:tc>
          <w:tcPr>
            <w:tcW w:w="1586" w:type="pct"/>
            <w:tcBorders>
              <w:top w:val="double" w:sz="4" w:space="0" w:color="auto"/>
              <w:bottom w:val="single" w:sz="4" w:space="0" w:color="auto"/>
            </w:tcBorders>
            <w:shd w:val="clear" w:color="auto" w:fill="D9D9D9"/>
            <w:vAlign w:val="center"/>
          </w:tcPr>
          <w:p w14:paraId="27EDC71E" w14:textId="618A0465" w:rsidR="00AD54F7" w:rsidRPr="00DE219A" w:rsidRDefault="005E6720" w:rsidP="00CC493A">
            <w:pPr>
              <w:jc w:val="center"/>
              <w:rPr>
                <w:rFonts w:ascii="Tahoma" w:hAnsi="Tahoma" w:cs="Tahoma"/>
                <w:bCs/>
                <w:iCs/>
                <w:sz w:val="22"/>
                <w:szCs w:val="22"/>
              </w:rPr>
            </w:pPr>
            <w:r>
              <w:rPr>
                <w:rFonts w:ascii="Tahoma" w:hAnsi="Tahoma" w:cs="Tahoma"/>
                <w:bCs/>
                <w:iCs/>
                <w:sz w:val="22"/>
                <w:szCs w:val="22"/>
              </w:rPr>
              <w:t>Licencijų</w:t>
            </w:r>
            <w:r w:rsidRPr="00DE219A">
              <w:rPr>
                <w:rFonts w:ascii="Tahoma" w:hAnsi="Tahoma" w:cs="Tahoma"/>
                <w:bCs/>
                <w:iCs/>
                <w:sz w:val="22"/>
                <w:szCs w:val="22"/>
              </w:rPr>
              <w:t xml:space="preserve"> </w:t>
            </w:r>
            <w:r w:rsidR="00AD54F7" w:rsidRPr="00DE219A">
              <w:rPr>
                <w:rFonts w:ascii="Tahoma" w:hAnsi="Tahoma" w:cs="Tahoma"/>
                <w:bCs/>
                <w:iCs/>
                <w:sz w:val="22"/>
                <w:szCs w:val="22"/>
              </w:rPr>
              <w:t>trūkumų aprašymas</w:t>
            </w:r>
          </w:p>
        </w:tc>
        <w:tc>
          <w:tcPr>
            <w:tcW w:w="1832" w:type="pct"/>
            <w:tcBorders>
              <w:top w:val="double" w:sz="4" w:space="0" w:color="auto"/>
              <w:bottom w:val="single" w:sz="4" w:space="0" w:color="auto"/>
            </w:tcBorders>
            <w:shd w:val="clear" w:color="auto" w:fill="D9D9D9"/>
            <w:vAlign w:val="center"/>
          </w:tcPr>
          <w:p w14:paraId="67FC86D0" w14:textId="06D7897C"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 xml:space="preserve">Numatomas </w:t>
            </w:r>
            <w:r w:rsidR="005E6720">
              <w:rPr>
                <w:rFonts w:ascii="Tahoma" w:hAnsi="Tahoma" w:cs="Tahoma"/>
                <w:bCs/>
                <w:iCs/>
                <w:sz w:val="22"/>
                <w:szCs w:val="22"/>
              </w:rPr>
              <w:t>Licencijų</w:t>
            </w:r>
            <w:r w:rsidR="005E6720" w:rsidRPr="00DE219A">
              <w:rPr>
                <w:rFonts w:ascii="Tahoma" w:hAnsi="Tahoma" w:cs="Tahoma"/>
                <w:bCs/>
                <w:iCs/>
                <w:sz w:val="22"/>
                <w:szCs w:val="22"/>
              </w:rPr>
              <w:t xml:space="preserve"> </w:t>
            </w:r>
            <w:r w:rsidRPr="00DE219A">
              <w:rPr>
                <w:rFonts w:ascii="Tahoma" w:hAnsi="Tahoma" w:cs="Tahoma"/>
                <w:bCs/>
                <w:iCs/>
                <w:sz w:val="22"/>
                <w:szCs w:val="22"/>
              </w:rPr>
              <w:t>trūkumų pašalinimo terminas</w:t>
            </w:r>
          </w:p>
        </w:tc>
        <w:tc>
          <w:tcPr>
            <w:tcW w:w="1162" w:type="pct"/>
            <w:tcBorders>
              <w:top w:val="double" w:sz="4" w:space="0" w:color="auto"/>
              <w:bottom w:val="single" w:sz="4" w:space="0" w:color="auto"/>
            </w:tcBorders>
            <w:shd w:val="clear" w:color="auto" w:fill="D9D9D9"/>
            <w:vAlign w:val="center"/>
          </w:tcPr>
          <w:p w14:paraId="5DCCCD40" w14:textId="77777777" w:rsidR="00AD54F7" w:rsidRPr="00DE219A" w:rsidRDefault="00AD54F7" w:rsidP="00CC493A">
            <w:pPr>
              <w:jc w:val="center"/>
              <w:rPr>
                <w:rFonts w:ascii="Tahoma" w:hAnsi="Tahoma" w:cs="Tahoma"/>
                <w:bCs/>
                <w:iCs/>
                <w:sz w:val="22"/>
                <w:szCs w:val="22"/>
              </w:rPr>
            </w:pPr>
            <w:r w:rsidRPr="00DE219A">
              <w:rPr>
                <w:rFonts w:ascii="Tahoma" w:hAnsi="Tahoma" w:cs="Tahoma"/>
                <w:bCs/>
                <w:iCs/>
                <w:sz w:val="22"/>
                <w:szCs w:val="22"/>
              </w:rPr>
              <w:t>Pastabos</w:t>
            </w:r>
          </w:p>
        </w:tc>
      </w:tr>
      <w:tr w:rsidR="00AD54F7" w:rsidRPr="00DE219A" w14:paraId="4E0E3297" w14:textId="77777777" w:rsidTr="00CC493A">
        <w:trPr>
          <w:trHeight w:val="236"/>
        </w:trPr>
        <w:tc>
          <w:tcPr>
            <w:tcW w:w="420" w:type="pct"/>
            <w:tcBorders>
              <w:top w:val="single" w:sz="4" w:space="0" w:color="auto"/>
              <w:bottom w:val="double" w:sz="4" w:space="0" w:color="auto"/>
              <w:tr2bl w:val="single" w:sz="4" w:space="0" w:color="auto"/>
            </w:tcBorders>
          </w:tcPr>
          <w:p w14:paraId="15BE2807" w14:textId="77777777" w:rsidR="00AD54F7" w:rsidRPr="00DE219A" w:rsidRDefault="00AD54F7" w:rsidP="00CC493A">
            <w:pPr>
              <w:jc w:val="center"/>
              <w:rPr>
                <w:rFonts w:ascii="Tahoma" w:hAnsi="Tahoma" w:cs="Tahoma"/>
                <w:sz w:val="22"/>
                <w:szCs w:val="22"/>
              </w:rPr>
            </w:pPr>
          </w:p>
        </w:tc>
        <w:tc>
          <w:tcPr>
            <w:tcW w:w="1586" w:type="pct"/>
            <w:tcBorders>
              <w:top w:val="single" w:sz="4" w:space="0" w:color="auto"/>
              <w:bottom w:val="double" w:sz="4" w:space="0" w:color="auto"/>
              <w:tr2bl w:val="single" w:sz="4" w:space="0" w:color="auto"/>
            </w:tcBorders>
          </w:tcPr>
          <w:p w14:paraId="3B124A91" w14:textId="77777777" w:rsidR="00AD54F7" w:rsidRPr="00DE219A" w:rsidRDefault="00AD54F7" w:rsidP="00CC493A">
            <w:pPr>
              <w:jc w:val="center"/>
              <w:rPr>
                <w:rFonts w:ascii="Tahoma" w:hAnsi="Tahoma" w:cs="Tahoma"/>
                <w:sz w:val="22"/>
                <w:szCs w:val="22"/>
              </w:rPr>
            </w:pPr>
          </w:p>
        </w:tc>
        <w:tc>
          <w:tcPr>
            <w:tcW w:w="1832" w:type="pct"/>
            <w:tcBorders>
              <w:top w:val="single" w:sz="4" w:space="0" w:color="auto"/>
              <w:bottom w:val="double" w:sz="4" w:space="0" w:color="auto"/>
              <w:tr2bl w:val="single" w:sz="4" w:space="0" w:color="auto"/>
            </w:tcBorders>
          </w:tcPr>
          <w:p w14:paraId="47C37517" w14:textId="77777777" w:rsidR="00AD54F7" w:rsidRPr="00DE219A" w:rsidRDefault="00AD54F7" w:rsidP="00CC493A">
            <w:pPr>
              <w:jc w:val="center"/>
              <w:rPr>
                <w:rFonts w:ascii="Tahoma" w:hAnsi="Tahoma" w:cs="Tahoma"/>
                <w:sz w:val="22"/>
                <w:szCs w:val="22"/>
              </w:rPr>
            </w:pPr>
          </w:p>
        </w:tc>
        <w:tc>
          <w:tcPr>
            <w:tcW w:w="1162" w:type="pct"/>
            <w:tcBorders>
              <w:top w:val="single" w:sz="4" w:space="0" w:color="auto"/>
              <w:bottom w:val="double" w:sz="4" w:space="0" w:color="auto"/>
              <w:tr2bl w:val="single" w:sz="4" w:space="0" w:color="auto"/>
            </w:tcBorders>
          </w:tcPr>
          <w:p w14:paraId="306FDA15" w14:textId="77777777" w:rsidR="00AD54F7" w:rsidRPr="00DE219A" w:rsidRDefault="00AD54F7" w:rsidP="00CC493A">
            <w:pPr>
              <w:jc w:val="center"/>
              <w:rPr>
                <w:rFonts w:ascii="Tahoma" w:hAnsi="Tahoma" w:cs="Tahoma"/>
                <w:sz w:val="22"/>
                <w:szCs w:val="22"/>
              </w:rPr>
            </w:pPr>
          </w:p>
        </w:tc>
      </w:tr>
    </w:tbl>
    <w:p w14:paraId="11B7B854" w14:textId="15C21804" w:rsidR="00AD54F7" w:rsidRPr="00C82AD3" w:rsidRDefault="00AD54F7" w:rsidP="00AD54F7">
      <w:pPr>
        <w:jc w:val="center"/>
        <w:rPr>
          <w:rFonts w:ascii="Tahoma" w:hAnsi="Tahoma" w:cs="Tahoma"/>
          <w:i/>
          <w:sz w:val="22"/>
          <w:szCs w:val="22"/>
        </w:rPr>
      </w:pPr>
      <w:r w:rsidRPr="005E6720">
        <w:rPr>
          <w:rFonts w:ascii="Tahoma" w:hAnsi="Tahoma" w:cs="Tahoma"/>
          <w:b/>
          <w:bCs/>
          <w:i/>
          <w:iCs/>
          <w:sz w:val="22"/>
          <w:szCs w:val="22"/>
        </w:rPr>
        <w:t>Pastaba</w:t>
      </w:r>
      <w:r w:rsidRPr="005E6720">
        <w:rPr>
          <w:rFonts w:ascii="Tahoma" w:hAnsi="Tahoma" w:cs="Tahoma"/>
          <w:b/>
          <w:i/>
          <w:iCs/>
          <w:sz w:val="22"/>
          <w:szCs w:val="22"/>
        </w:rPr>
        <w:t>:</w:t>
      </w:r>
      <w:r w:rsidRPr="005E6720">
        <w:rPr>
          <w:rFonts w:ascii="Tahoma" w:hAnsi="Tahoma" w:cs="Tahoma"/>
          <w:i/>
          <w:iCs/>
          <w:sz w:val="22"/>
          <w:szCs w:val="22"/>
        </w:rPr>
        <w:t xml:space="preserve"> jei </w:t>
      </w:r>
      <w:r w:rsidR="005E6720" w:rsidRPr="00C82AD3">
        <w:rPr>
          <w:rFonts w:ascii="Tahoma" w:hAnsi="Tahoma" w:cs="Tahoma"/>
          <w:bCs/>
          <w:i/>
          <w:iCs/>
          <w:sz w:val="22"/>
          <w:szCs w:val="22"/>
        </w:rPr>
        <w:t xml:space="preserve">Licencijų </w:t>
      </w:r>
      <w:r w:rsidRPr="005E6720">
        <w:rPr>
          <w:rFonts w:ascii="Tahoma" w:hAnsi="Tahoma" w:cs="Tahoma"/>
          <w:i/>
          <w:iCs/>
          <w:sz w:val="22"/>
          <w:szCs w:val="22"/>
        </w:rPr>
        <w:t>trūkumų nėra pastebėta, lentelė turi būti perbraukta „Z“ formos brūkšniais.</w:t>
      </w:r>
    </w:p>
    <w:permEnd w:id="1243633888"/>
    <w:p w14:paraId="50273074" w14:textId="77777777" w:rsidR="00AD54F7" w:rsidRPr="00DE219A" w:rsidRDefault="00AD54F7" w:rsidP="00AD54F7">
      <w:pPr>
        <w:rPr>
          <w:rFonts w:ascii="Tahoma" w:hAnsi="Tahoma" w:cs="Tahoma"/>
          <w:i/>
          <w:iCs/>
          <w:sz w:val="22"/>
          <w:szCs w:val="22"/>
        </w:rPr>
      </w:pPr>
    </w:p>
    <w:tbl>
      <w:tblPr>
        <w:tblW w:w="9611" w:type="dxa"/>
        <w:tblInd w:w="108" w:type="dxa"/>
        <w:tblLayout w:type="fixed"/>
        <w:tblLook w:val="0000" w:firstRow="0" w:lastRow="0" w:firstColumn="0" w:lastColumn="0" w:noHBand="0" w:noVBand="0"/>
      </w:tblPr>
      <w:tblGrid>
        <w:gridCol w:w="3854"/>
        <w:gridCol w:w="1105"/>
        <w:gridCol w:w="3580"/>
        <w:gridCol w:w="1072"/>
      </w:tblGrid>
      <w:tr w:rsidR="00AD54F7" w:rsidRPr="00DE219A" w14:paraId="7C496618" w14:textId="77777777" w:rsidTr="00CC493A">
        <w:tc>
          <w:tcPr>
            <w:tcW w:w="5102" w:type="dxa"/>
            <w:gridSpan w:val="2"/>
          </w:tcPr>
          <w:p w14:paraId="0A7AA5FD" w14:textId="5B9F6EB1" w:rsidR="00AD54F7" w:rsidRPr="00DE219A" w:rsidRDefault="005E6720" w:rsidP="00CC493A">
            <w:pPr>
              <w:widowControl w:val="0"/>
              <w:rPr>
                <w:rFonts w:ascii="Tahoma" w:hAnsi="Tahoma" w:cs="Tahoma"/>
                <w:sz w:val="22"/>
                <w:szCs w:val="22"/>
              </w:rPr>
            </w:pPr>
            <w:permStart w:id="495941303" w:edGrp="everyone" w:colFirst="0" w:colLast="0"/>
            <w:permStart w:id="303049320" w:edGrp="everyone" w:colFirst="1" w:colLast="1"/>
            <w:r>
              <w:rPr>
                <w:rFonts w:ascii="Tahoma" w:hAnsi="Tahoma" w:cs="Tahoma"/>
                <w:b/>
                <w:sz w:val="22"/>
                <w:szCs w:val="22"/>
              </w:rPr>
              <w:t>LICENCIJAS</w:t>
            </w:r>
            <w:r w:rsidRPr="00DE219A">
              <w:rPr>
                <w:rFonts w:ascii="Tahoma" w:hAnsi="Tahoma" w:cs="Tahoma"/>
                <w:b/>
                <w:sz w:val="22"/>
                <w:szCs w:val="22"/>
              </w:rPr>
              <w:t xml:space="preserve"> </w:t>
            </w:r>
            <w:r w:rsidR="00AD54F7" w:rsidRPr="00DE219A">
              <w:rPr>
                <w:rFonts w:ascii="Tahoma" w:hAnsi="Tahoma" w:cs="Tahoma"/>
                <w:b/>
                <w:sz w:val="22"/>
                <w:szCs w:val="22"/>
              </w:rPr>
              <w:t>PRIĖMĖ:</w:t>
            </w:r>
          </w:p>
          <w:p w14:paraId="1E3E9834"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Valstybės įmonė Registrų centras</w:t>
            </w:r>
          </w:p>
        </w:tc>
        <w:tc>
          <w:tcPr>
            <w:tcW w:w="4786" w:type="dxa"/>
            <w:gridSpan w:val="2"/>
          </w:tcPr>
          <w:p w14:paraId="6261CCB1" w14:textId="0E6659D1" w:rsidR="00AD54F7" w:rsidRPr="00DE219A" w:rsidRDefault="005E6720" w:rsidP="00CC493A">
            <w:pPr>
              <w:widowControl w:val="0"/>
              <w:rPr>
                <w:rFonts w:ascii="Tahoma" w:hAnsi="Tahoma" w:cs="Tahoma"/>
                <w:sz w:val="22"/>
                <w:szCs w:val="22"/>
              </w:rPr>
            </w:pPr>
            <w:r>
              <w:rPr>
                <w:rFonts w:ascii="Tahoma" w:hAnsi="Tahoma" w:cs="Tahoma"/>
                <w:b/>
                <w:sz w:val="22"/>
                <w:szCs w:val="22"/>
              </w:rPr>
              <w:t>LICENCIJAS</w:t>
            </w:r>
            <w:r w:rsidRPr="00DE219A">
              <w:rPr>
                <w:rFonts w:ascii="Tahoma" w:hAnsi="Tahoma" w:cs="Tahoma"/>
                <w:b/>
                <w:sz w:val="22"/>
                <w:szCs w:val="22"/>
              </w:rPr>
              <w:t xml:space="preserve"> </w:t>
            </w:r>
            <w:r w:rsidR="00AD54F7" w:rsidRPr="00DE219A">
              <w:rPr>
                <w:rFonts w:ascii="Tahoma" w:hAnsi="Tahoma" w:cs="Tahoma"/>
                <w:b/>
                <w:sz w:val="22"/>
                <w:szCs w:val="22"/>
              </w:rPr>
              <w:t>PERDAVĖ:</w:t>
            </w:r>
          </w:p>
          <w:p w14:paraId="5CF69F48" w14:textId="77777777" w:rsidR="00AD54F7" w:rsidRPr="00DE219A" w:rsidRDefault="00AD54F7" w:rsidP="00CC493A">
            <w:pPr>
              <w:widowControl w:val="0"/>
              <w:rPr>
                <w:rFonts w:ascii="Tahoma" w:hAnsi="Tahoma" w:cs="Tahoma"/>
                <w:sz w:val="22"/>
                <w:szCs w:val="22"/>
              </w:rPr>
            </w:pPr>
            <w:r w:rsidRPr="00DE219A">
              <w:rPr>
                <w:rFonts w:ascii="Tahoma" w:hAnsi="Tahoma" w:cs="Tahoma"/>
                <w:b/>
                <w:sz w:val="22"/>
                <w:szCs w:val="22"/>
              </w:rPr>
              <w:t>(Tiekėjo pavadinimas):</w:t>
            </w:r>
          </w:p>
        </w:tc>
      </w:tr>
      <w:tr w:rsidR="00AD54F7" w:rsidRPr="00DE219A" w14:paraId="4E298B12" w14:textId="77777777" w:rsidTr="00CC493A">
        <w:trPr>
          <w:trHeight w:val="862"/>
        </w:trPr>
        <w:tc>
          <w:tcPr>
            <w:tcW w:w="3969" w:type="dxa"/>
          </w:tcPr>
          <w:p w14:paraId="26DE97DD" w14:textId="77777777" w:rsidR="00AD54F7" w:rsidRPr="00DE219A" w:rsidRDefault="00AD54F7" w:rsidP="00CC493A">
            <w:pPr>
              <w:widowControl w:val="0"/>
              <w:rPr>
                <w:rFonts w:ascii="Tahoma" w:hAnsi="Tahoma" w:cs="Tahoma"/>
                <w:sz w:val="22"/>
                <w:szCs w:val="22"/>
              </w:rPr>
            </w:pPr>
            <w:permStart w:id="813444833" w:edGrp="everyone" w:colFirst="0" w:colLast="0"/>
            <w:permStart w:id="726350088" w:edGrp="everyone" w:colFirst="1" w:colLast="1"/>
            <w:permStart w:id="874389099" w:edGrp="everyone" w:colFirst="2" w:colLast="2"/>
            <w:permStart w:id="788471647" w:edGrp="everyone" w:colFirst="3" w:colLast="3"/>
            <w:permEnd w:id="495941303"/>
            <w:permEnd w:id="303049320"/>
            <w:r w:rsidRPr="00DE219A">
              <w:rPr>
                <w:rFonts w:ascii="Tahoma" w:hAnsi="Tahoma" w:cs="Tahoma"/>
                <w:sz w:val="22"/>
                <w:szCs w:val="22"/>
              </w:rPr>
              <w:t>______________________________</w:t>
            </w:r>
          </w:p>
          <w:p w14:paraId="4474B78D" w14:textId="77777777" w:rsidR="00AD54F7" w:rsidRPr="00DE219A" w:rsidRDefault="00AD54F7" w:rsidP="00CC493A">
            <w:pPr>
              <w:widowControl w:val="0"/>
              <w:rPr>
                <w:rFonts w:ascii="Tahoma" w:hAnsi="Tahoma" w:cs="Tahoma"/>
                <w:sz w:val="22"/>
                <w:szCs w:val="22"/>
              </w:rPr>
            </w:pPr>
            <w:bookmarkStart w:id="8" w:name="permission-for-group%3A310714910%3Aevery"/>
            <w:bookmarkEnd w:id="8"/>
            <w:r w:rsidRPr="00DE219A">
              <w:rPr>
                <w:rFonts w:ascii="Tahoma" w:hAnsi="Tahoma" w:cs="Tahoma"/>
                <w:bCs/>
                <w:sz w:val="22"/>
                <w:szCs w:val="22"/>
              </w:rPr>
              <w:t>(atsakingo asmens pareigų pavadinimas)</w:t>
            </w:r>
          </w:p>
          <w:p w14:paraId="4CB273E3" w14:textId="77777777" w:rsidR="00AD54F7" w:rsidRPr="00DE219A" w:rsidRDefault="00AD54F7" w:rsidP="00CC493A">
            <w:pPr>
              <w:widowControl w:val="0"/>
              <w:rPr>
                <w:rFonts w:ascii="Tahoma" w:hAnsi="Tahoma" w:cs="Tahoma"/>
                <w:sz w:val="22"/>
                <w:szCs w:val="22"/>
              </w:rPr>
            </w:pPr>
            <w:r w:rsidRPr="00DE219A">
              <w:rPr>
                <w:rFonts w:ascii="Tahoma" w:hAnsi="Tahoma" w:cs="Tahoma"/>
                <w:bCs/>
                <w:sz w:val="22"/>
                <w:szCs w:val="22"/>
              </w:rPr>
              <w:t>(vardas ir pavardė</w:t>
            </w:r>
            <w:r w:rsidRPr="00DE219A">
              <w:rPr>
                <w:rFonts w:ascii="Tahoma" w:hAnsi="Tahoma" w:cs="Tahoma"/>
                <w:sz w:val="22"/>
                <w:szCs w:val="22"/>
              </w:rPr>
              <w:t>)</w:t>
            </w:r>
          </w:p>
        </w:tc>
        <w:tc>
          <w:tcPr>
            <w:tcW w:w="1133" w:type="dxa"/>
            <w:vAlign w:val="bottom"/>
          </w:tcPr>
          <w:p w14:paraId="7514B93B" w14:textId="77777777" w:rsidR="00AD54F7" w:rsidRPr="00DE219A" w:rsidRDefault="00AD54F7" w:rsidP="00CC493A">
            <w:pPr>
              <w:widowControl w:val="0"/>
              <w:rPr>
                <w:rFonts w:ascii="Tahoma" w:hAnsi="Tahoma" w:cs="Tahoma"/>
                <w:sz w:val="22"/>
                <w:szCs w:val="22"/>
              </w:rPr>
            </w:pPr>
            <w:bookmarkStart w:id="9" w:name="permission-for-group%3A599210034%3Aevery"/>
            <w:bookmarkEnd w:id="9"/>
            <w:r w:rsidRPr="00DE219A">
              <w:rPr>
                <w:rFonts w:ascii="Tahoma" w:hAnsi="Tahoma" w:cs="Tahoma"/>
                <w:sz w:val="22"/>
                <w:szCs w:val="22"/>
              </w:rPr>
              <w:t>A.V.</w:t>
            </w:r>
          </w:p>
        </w:tc>
        <w:tc>
          <w:tcPr>
            <w:tcW w:w="3687" w:type="dxa"/>
          </w:tcPr>
          <w:p w14:paraId="3713109C" w14:textId="77777777" w:rsidR="00AD54F7" w:rsidRPr="00DE219A" w:rsidRDefault="00AD54F7" w:rsidP="00CC493A">
            <w:pPr>
              <w:widowControl w:val="0"/>
              <w:rPr>
                <w:rFonts w:ascii="Tahoma" w:hAnsi="Tahoma" w:cs="Tahoma"/>
                <w:sz w:val="22"/>
                <w:szCs w:val="22"/>
              </w:rPr>
            </w:pPr>
            <w:r w:rsidRPr="00DE219A">
              <w:rPr>
                <w:rFonts w:ascii="Tahoma" w:hAnsi="Tahoma" w:cs="Tahoma"/>
                <w:sz w:val="22"/>
                <w:szCs w:val="22"/>
              </w:rPr>
              <w:t>____________________________</w:t>
            </w:r>
          </w:p>
          <w:p w14:paraId="7170F408" w14:textId="77777777" w:rsidR="00AD54F7" w:rsidRPr="00DE219A" w:rsidRDefault="00AD54F7" w:rsidP="00CC493A">
            <w:pPr>
              <w:widowControl w:val="0"/>
              <w:rPr>
                <w:rFonts w:ascii="Tahoma" w:hAnsi="Tahoma" w:cs="Tahoma"/>
                <w:sz w:val="22"/>
                <w:szCs w:val="22"/>
              </w:rPr>
            </w:pPr>
            <w:bookmarkStart w:id="10" w:name="permission-for-group%3A2120436056%3Aever"/>
            <w:bookmarkEnd w:id="10"/>
            <w:r w:rsidRPr="00DE219A">
              <w:rPr>
                <w:rFonts w:ascii="Tahoma" w:hAnsi="Tahoma" w:cs="Tahoma"/>
                <w:bCs/>
                <w:sz w:val="22"/>
                <w:szCs w:val="22"/>
              </w:rPr>
              <w:t xml:space="preserve">(atsakingo asmens pareigų pavadinimas) </w:t>
            </w:r>
          </w:p>
          <w:p w14:paraId="154EBC10" w14:textId="77777777" w:rsidR="00AD54F7" w:rsidRPr="00DE219A" w:rsidRDefault="00AD54F7" w:rsidP="00CC493A">
            <w:pPr>
              <w:widowControl w:val="0"/>
              <w:rPr>
                <w:rFonts w:ascii="Tahoma" w:hAnsi="Tahoma" w:cs="Tahoma"/>
                <w:sz w:val="22"/>
                <w:szCs w:val="22"/>
              </w:rPr>
            </w:pPr>
            <w:r w:rsidRPr="00DE219A">
              <w:rPr>
                <w:rFonts w:ascii="Tahoma" w:hAnsi="Tahoma" w:cs="Tahoma"/>
                <w:bCs/>
                <w:sz w:val="22"/>
                <w:szCs w:val="22"/>
              </w:rPr>
              <w:t>(vardas ir pavardė</w:t>
            </w:r>
            <w:r w:rsidRPr="00DE219A">
              <w:rPr>
                <w:rFonts w:ascii="Tahoma" w:hAnsi="Tahoma" w:cs="Tahoma"/>
                <w:sz w:val="22"/>
                <w:szCs w:val="22"/>
              </w:rPr>
              <w:t>)</w:t>
            </w:r>
          </w:p>
        </w:tc>
        <w:tc>
          <w:tcPr>
            <w:tcW w:w="1099" w:type="dxa"/>
            <w:vAlign w:val="bottom"/>
          </w:tcPr>
          <w:p w14:paraId="08916DAF" w14:textId="77777777" w:rsidR="00AD54F7" w:rsidRPr="00DE219A" w:rsidRDefault="00AD54F7" w:rsidP="00CC493A">
            <w:pPr>
              <w:widowControl w:val="0"/>
              <w:rPr>
                <w:rFonts w:ascii="Tahoma" w:hAnsi="Tahoma" w:cs="Tahoma"/>
                <w:sz w:val="22"/>
                <w:szCs w:val="22"/>
              </w:rPr>
            </w:pPr>
            <w:bookmarkStart w:id="11" w:name="permission-for-group%3A1814260395%3Aever"/>
            <w:bookmarkEnd w:id="11"/>
            <w:r w:rsidRPr="00DE219A">
              <w:rPr>
                <w:rFonts w:ascii="Tahoma" w:hAnsi="Tahoma" w:cs="Tahoma"/>
                <w:sz w:val="22"/>
                <w:szCs w:val="22"/>
              </w:rPr>
              <w:t>A.V.</w:t>
            </w:r>
          </w:p>
        </w:tc>
      </w:tr>
      <w:permEnd w:id="813444833"/>
      <w:permEnd w:id="726350088"/>
      <w:permEnd w:id="874389099"/>
      <w:permEnd w:id="788471647"/>
    </w:tbl>
    <w:p w14:paraId="2AC909BB" w14:textId="77777777" w:rsidR="00AD54F7" w:rsidRPr="00DE219A" w:rsidRDefault="00AD54F7" w:rsidP="00AD54F7">
      <w:pPr>
        <w:rPr>
          <w:rFonts w:ascii="Tahoma" w:hAnsi="Tahoma" w:cs="Tahoma"/>
          <w:sz w:val="22"/>
          <w:szCs w:val="22"/>
        </w:rPr>
      </w:pPr>
    </w:p>
    <w:p w14:paraId="7D871CC0" w14:textId="77777777" w:rsidR="00AD54F7" w:rsidRPr="00DE219A" w:rsidRDefault="00AD54F7" w:rsidP="00AD54F7">
      <w:pPr>
        <w:rPr>
          <w:rFonts w:ascii="Tahoma" w:hAnsi="Tahoma" w:cs="Tahoma"/>
          <w:sz w:val="22"/>
          <w:szCs w:val="22"/>
        </w:rPr>
      </w:pPr>
    </w:p>
    <w:bookmarkEnd w:id="0"/>
    <w:p w14:paraId="0F6B3417" w14:textId="77777777" w:rsidR="005A5832" w:rsidRPr="00DE219A" w:rsidRDefault="005A5832">
      <w:pPr>
        <w:jc w:val="center"/>
        <w:rPr>
          <w:rFonts w:ascii="Tahoma" w:hAnsi="Tahoma" w:cs="Tahoma"/>
          <w:sz w:val="22"/>
          <w:szCs w:val="22"/>
        </w:rPr>
      </w:pPr>
    </w:p>
    <w:sectPr w:rsidR="005A5832" w:rsidRPr="00DE219A" w:rsidSect="001B32C3">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5B28C" w14:textId="77777777" w:rsidR="00FD5CA6" w:rsidRDefault="00FD5CA6">
      <w:pPr>
        <w:rPr>
          <w:kern w:val="2"/>
          <w:sz w:val="22"/>
          <w:szCs w:val="22"/>
          <w:lang w:val="en-US"/>
        </w:rPr>
      </w:pPr>
      <w:r>
        <w:rPr>
          <w:kern w:val="2"/>
          <w:sz w:val="22"/>
          <w:szCs w:val="22"/>
          <w:lang w:val="en-US"/>
        </w:rPr>
        <w:separator/>
      </w:r>
    </w:p>
  </w:endnote>
  <w:endnote w:type="continuationSeparator" w:id="0">
    <w:p w14:paraId="5FA96FDF" w14:textId="77777777" w:rsidR="00FD5CA6" w:rsidRDefault="00FD5CA6">
      <w:pPr>
        <w:rPr>
          <w:kern w:val="2"/>
          <w:sz w:val="22"/>
          <w:szCs w:val="22"/>
          <w:lang w:val="en-US"/>
        </w:rPr>
      </w:pPr>
      <w:r>
        <w:rPr>
          <w:kern w:val="2"/>
          <w:sz w:val="22"/>
          <w:szCs w:val="22"/>
          <w:lang w:val="en-US"/>
        </w:rPr>
        <w:continuationSeparator/>
      </w:r>
    </w:p>
  </w:endnote>
  <w:endnote w:type="continuationNotice" w:id="1">
    <w:p w14:paraId="5EB304FC" w14:textId="77777777" w:rsidR="00FD5CA6" w:rsidRDefault="00FD5CA6">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BF9485" w14:textId="77777777" w:rsidR="00FD5CA6" w:rsidRDefault="00FD5CA6">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999269" w14:textId="77777777" w:rsidR="00FD5CA6" w:rsidRDefault="00FD5CA6">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D32B3" w14:textId="77777777" w:rsidR="00FD5CA6" w:rsidRDefault="00FD5CA6">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BA468C" w14:textId="77777777" w:rsidR="00FD5CA6" w:rsidRDefault="00FD5CA6">
      <w:pPr>
        <w:rPr>
          <w:kern w:val="2"/>
          <w:sz w:val="22"/>
          <w:szCs w:val="22"/>
          <w:lang w:val="en-US"/>
        </w:rPr>
      </w:pPr>
      <w:r>
        <w:rPr>
          <w:kern w:val="2"/>
          <w:sz w:val="22"/>
          <w:szCs w:val="22"/>
          <w:lang w:val="en-US"/>
        </w:rPr>
        <w:separator/>
      </w:r>
    </w:p>
  </w:footnote>
  <w:footnote w:type="continuationSeparator" w:id="0">
    <w:p w14:paraId="302FB45F" w14:textId="77777777" w:rsidR="00FD5CA6" w:rsidRDefault="00FD5CA6">
      <w:pPr>
        <w:rPr>
          <w:kern w:val="2"/>
          <w:sz w:val="22"/>
          <w:szCs w:val="22"/>
          <w:lang w:val="en-US"/>
        </w:rPr>
      </w:pPr>
      <w:r>
        <w:rPr>
          <w:kern w:val="2"/>
          <w:sz w:val="22"/>
          <w:szCs w:val="22"/>
          <w:lang w:val="en-US"/>
        </w:rPr>
        <w:continuationSeparator/>
      </w:r>
    </w:p>
  </w:footnote>
  <w:footnote w:type="continuationNotice" w:id="1">
    <w:p w14:paraId="50125CF3" w14:textId="77777777" w:rsidR="00FD5CA6" w:rsidRDefault="00FD5CA6">
      <w:pPr>
        <w:rPr>
          <w:kern w:val="2"/>
          <w:sz w:val="22"/>
          <w:szCs w:val="22"/>
          <w:lang w:val="en-US"/>
        </w:rPr>
      </w:pPr>
    </w:p>
  </w:footnote>
  <w:footnote w:id="2">
    <w:p w14:paraId="16957C1B" w14:textId="77777777" w:rsidR="004A7024" w:rsidRPr="00AA2395" w:rsidRDefault="004A7024" w:rsidP="004A7024">
      <w:pPr>
        <w:pStyle w:val="FootnoteText"/>
        <w:rPr>
          <w:sz w:val="16"/>
          <w:szCs w:val="16"/>
        </w:rPr>
      </w:pPr>
      <w:r w:rsidRPr="00AA2395">
        <w:rPr>
          <w:rStyle w:val="FootnoteReference"/>
          <w:sz w:val="16"/>
          <w:szCs w:val="16"/>
        </w:rPr>
        <w:footnoteRef/>
      </w:r>
      <w:r w:rsidRPr="00AA2395">
        <w:rPr>
          <w:sz w:val="16"/>
          <w:szCs w:val="16"/>
        </w:rPr>
        <w:t xml:space="preserve"> Viešųjų pirkimų tarnybos parengtas Tiekėjų etikos kodeksas, </w:t>
      </w:r>
      <w:hyperlink r:id="rId1" w:history="1">
        <w:r w:rsidRPr="00AA2395">
          <w:rPr>
            <w:rStyle w:val="Hyperlink"/>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D5953" w14:textId="77777777" w:rsidR="00FD5CA6" w:rsidRDefault="00FD5CA6">
    <w:pPr>
      <w:tabs>
        <w:tab w:val="center" w:pos="4680"/>
        <w:tab w:val="right" w:pos="9360"/>
      </w:tabs>
      <w:spacing w:after="160" w:line="259" w:lineRule="auto"/>
      <w:rPr>
        <w:kern w:val="2"/>
        <w:sz w:val="22"/>
        <w:szCs w:val="22"/>
        <w:lang w:val="en-US"/>
      </w:rPr>
    </w:pPr>
  </w:p>
  <w:p w14:paraId="1358CDC0" w14:textId="77777777" w:rsidR="00FD5CA6" w:rsidRDefault="00FD5C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1E3F2" w14:textId="1EC2F316" w:rsidR="00FD5CA6" w:rsidRPr="00A10867" w:rsidRDefault="00FD5CA6" w:rsidP="00A10867">
    <w:pPr>
      <w:tabs>
        <w:tab w:val="center" w:pos="4819"/>
        <w:tab w:val="right" w:pos="9638"/>
      </w:tabs>
      <w:jc w:val="center"/>
    </w:pPr>
    <w:r>
      <w:fldChar w:fldCharType="begin"/>
    </w:r>
    <w:r>
      <w:instrText>PAGE   \* MERGEFORMAT</w:instrText>
    </w:r>
    <w:r>
      <w:fldChar w:fldCharType="separate"/>
    </w:r>
    <w:r w:rsidR="005E6720">
      <w:rPr>
        <w:noProof/>
      </w:rPr>
      <w:t>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14AD4" w14:textId="77777777" w:rsidR="00FD5CA6" w:rsidRDefault="00FD5CA6">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4B00DE"/>
    <w:multiLevelType w:val="hybridMultilevel"/>
    <w:tmpl w:val="328A1E9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3230193D"/>
    <w:multiLevelType w:val="hybridMultilevel"/>
    <w:tmpl w:val="E174AB96"/>
    <w:lvl w:ilvl="0" w:tplc="0B68F666">
      <w:start w:val="1"/>
      <w:numFmt w:val="bullet"/>
      <w:lvlText w:val=""/>
      <w:lvlJc w:val="left"/>
      <w:pPr>
        <w:ind w:left="720" w:hanging="360"/>
      </w:pPr>
      <w:rPr>
        <w:rFonts w:ascii="Symbol" w:hAnsi="Symbol"/>
      </w:rPr>
    </w:lvl>
    <w:lvl w:ilvl="1" w:tplc="6FF8E462">
      <w:start w:val="1"/>
      <w:numFmt w:val="bullet"/>
      <w:lvlText w:val=""/>
      <w:lvlJc w:val="left"/>
      <w:pPr>
        <w:ind w:left="720" w:hanging="360"/>
      </w:pPr>
      <w:rPr>
        <w:rFonts w:ascii="Symbol" w:hAnsi="Symbol"/>
      </w:rPr>
    </w:lvl>
    <w:lvl w:ilvl="2" w:tplc="47D4DD10">
      <w:start w:val="1"/>
      <w:numFmt w:val="bullet"/>
      <w:lvlText w:val=""/>
      <w:lvlJc w:val="left"/>
      <w:pPr>
        <w:ind w:left="720" w:hanging="360"/>
      </w:pPr>
      <w:rPr>
        <w:rFonts w:ascii="Symbol" w:hAnsi="Symbol"/>
      </w:rPr>
    </w:lvl>
    <w:lvl w:ilvl="3" w:tplc="3E467B12">
      <w:start w:val="1"/>
      <w:numFmt w:val="bullet"/>
      <w:lvlText w:val=""/>
      <w:lvlJc w:val="left"/>
      <w:pPr>
        <w:ind w:left="720" w:hanging="360"/>
      </w:pPr>
      <w:rPr>
        <w:rFonts w:ascii="Symbol" w:hAnsi="Symbol"/>
      </w:rPr>
    </w:lvl>
    <w:lvl w:ilvl="4" w:tplc="FDA2FB10">
      <w:start w:val="1"/>
      <w:numFmt w:val="bullet"/>
      <w:lvlText w:val=""/>
      <w:lvlJc w:val="left"/>
      <w:pPr>
        <w:ind w:left="720" w:hanging="360"/>
      </w:pPr>
      <w:rPr>
        <w:rFonts w:ascii="Symbol" w:hAnsi="Symbol"/>
      </w:rPr>
    </w:lvl>
    <w:lvl w:ilvl="5" w:tplc="18C214F0">
      <w:start w:val="1"/>
      <w:numFmt w:val="bullet"/>
      <w:lvlText w:val=""/>
      <w:lvlJc w:val="left"/>
      <w:pPr>
        <w:ind w:left="720" w:hanging="360"/>
      </w:pPr>
      <w:rPr>
        <w:rFonts w:ascii="Symbol" w:hAnsi="Symbol"/>
      </w:rPr>
    </w:lvl>
    <w:lvl w:ilvl="6" w:tplc="9E606ABE">
      <w:start w:val="1"/>
      <w:numFmt w:val="bullet"/>
      <w:lvlText w:val=""/>
      <w:lvlJc w:val="left"/>
      <w:pPr>
        <w:ind w:left="720" w:hanging="360"/>
      </w:pPr>
      <w:rPr>
        <w:rFonts w:ascii="Symbol" w:hAnsi="Symbol"/>
      </w:rPr>
    </w:lvl>
    <w:lvl w:ilvl="7" w:tplc="71EAB5FE">
      <w:start w:val="1"/>
      <w:numFmt w:val="bullet"/>
      <w:lvlText w:val=""/>
      <w:lvlJc w:val="left"/>
      <w:pPr>
        <w:ind w:left="720" w:hanging="360"/>
      </w:pPr>
      <w:rPr>
        <w:rFonts w:ascii="Symbol" w:hAnsi="Symbol"/>
      </w:rPr>
    </w:lvl>
    <w:lvl w:ilvl="8" w:tplc="491ABE62">
      <w:start w:val="1"/>
      <w:numFmt w:val="bullet"/>
      <w:lvlText w:val=""/>
      <w:lvlJc w:val="left"/>
      <w:pPr>
        <w:ind w:left="720" w:hanging="360"/>
      </w:pPr>
      <w:rPr>
        <w:rFonts w:ascii="Symbol" w:hAnsi="Symbol"/>
      </w:rPr>
    </w:lvl>
  </w:abstractNum>
  <w:abstractNum w:abstractNumId="2" w15:restartNumberingAfterBreak="0">
    <w:nsid w:val="36AB0DF4"/>
    <w:multiLevelType w:val="hybridMultilevel"/>
    <w:tmpl w:val="F5E61EDE"/>
    <w:lvl w:ilvl="0" w:tplc="8684D5B2">
      <w:start w:val="1"/>
      <w:numFmt w:val="bullet"/>
      <w:lvlText w:val=""/>
      <w:lvlJc w:val="left"/>
      <w:pPr>
        <w:ind w:left="720" w:hanging="360"/>
      </w:pPr>
      <w:rPr>
        <w:rFonts w:ascii="Symbol" w:hAnsi="Symbol"/>
      </w:rPr>
    </w:lvl>
    <w:lvl w:ilvl="1" w:tplc="8DC655F2">
      <w:start w:val="1"/>
      <w:numFmt w:val="bullet"/>
      <w:lvlText w:val=""/>
      <w:lvlJc w:val="left"/>
      <w:pPr>
        <w:ind w:left="720" w:hanging="360"/>
      </w:pPr>
      <w:rPr>
        <w:rFonts w:ascii="Symbol" w:hAnsi="Symbol"/>
      </w:rPr>
    </w:lvl>
    <w:lvl w:ilvl="2" w:tplc="7C52E2CC">
      <w:start w:val="1"/>
      <w:numFmt w:val="bullet"/>
      <w:lvlText w:val=""/>
      <w:lvlJc w:val="left"/>
      <w:pPr>
        <w:ind w:left="720" w:hanging="360"/>
      </w:pPr>
      <w:rPr>
        <w:rFonts w:ascii="Symbol" w:hAnsi="Symbol"/>
      </w:rPr>
    </w:lvl>
    <w:lvl w:ilvl="3" w:tplc="4AE82BD6">
      <w:start w:val="1"/>
      <w:numFmt w:val="bullet"/>
      <w:lvlText w:val=""/>
      <w:lvlJc w:val="left"/>
      <w:pPr>
        <w:ind w:left="720" w:hanging="360"/>
      </w:pPr>
      <w:rPr>
        <w:rFonts w:ascii="Symbol" w:hAnsi="Symbol"/>
      </w:rPr>
    </w:lvl>
    <w:lvl w:ilvl="4" w:tplc="3E1643C4">
      <w:start w:val="1"/>
      <w:numFmt w:val="bullet"/>
      <w:lvlText w:val=""/>
      <w:lvlJc w:val="left"/>
      <w:pPr>
        <w:ind w:left="720" w:hanging="360"/>
      </w:pPr>
      <w:rPr>
        <w:rFonts w:ascii="Symbol" w:hAnsi="Symbol"/>
      </w:rPr>
    </w:lvl>
    <w:lvl w:ilvl="5" w:tplc="48CE6D40">
      <w:start w:val="1"/>
      <w:numFmt w:val="bullet"/>
      <w:lvlText w:val=""/>
      <w:lvlJc w:val="left"/>
      <w:pPr>
        <w:ind w:left="720" w:hanging="360"/>
      </w:pPr>
      <w:rPr>
        <w:rFonts w:ascii="Symbol" w:hAnsi="Symbol"/>
      </w:rPr>
    </w:lvl>
    <w:lvl w:ilvl="6" w:tplc="95A436EE">
      <w:start w:val="1"/>
      <w:numFmt w:val="bullet"/>
      <w:lvlText w:val=""/>
      <w:lvlJc w:val="left"/>
      <w:pPr>
        <w:ind w:left="720" w:hanging="360"/>
      </w:pPr>
      <w:rPr>
        <w:rFonts w:ascii="Symbol" w:hAnsi="Symbol"/>
      </w:rPr>
    </w:lvl>
    <w:lvl w:ilvl="7" w:tplc="D0DC47E4">
      <w:start w:val="1"/>
      <w:numFmt w:val="bullet"/>
      <w:lvlText w:val=""/>
      <w:lvlJc w:val="left"/>
      <w:pPr>
        <w:ind w:left="720" w:hanging="360"/>
      </w:pPr>
      <w:rPr>
        <w:rFonts w:ascii="Symbol" w:hAnsi="Symbol"/>
      </w:rPr>
    </w:lvl>
    <w:lvl w:ilvl="8" w:tplc="8BF4AA7E">
      <w:start w:val="1"/>
      <w:numFmt w:val="bullet"/>
      <w:lvlText w:val=""/>
      <w:lvlJc w:val="left"/>
      <w:pPr>
        <w:ind w:left="720" w:hanging="360"/>
      </w:pPr>
      <w:rPr>
        <w:rFonts w:ascii="Symbol" w:hAnsi="Symbol"/>
      </w:rPr>
    </w:lvl>
  </w:abstractNum>
  <w:abstractNum w:abstractNumId="3" w15:restartNumberingAfterBreak="0">
    <w:nsid w:val="3A465E4B"/>
    <w:multiLevelType w:val="multilevel"/>
    <w:tmpl w:val="627ED5D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43345925"/>
    <w:multiLevelType w:val="hybridMultilevel"/>
    <w:tmpl w:val="2A66E5C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24110F"/>
    <w:multiLevelType w:val="hybridMultilevel"/>
    <w:tmpl w:val="1CB836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D4C2496"/>
    <w:multiLevelType w:val="hybridMultilevel"/>
    <w:tmpl w:val="A2BC8AF2"/>
    <w:lvl w:ilvl="0" w:tplc="018E17D0">
      <w:start w:val="1"/>
      <w:numFmt w:val="bullet"/>
      <w:lvlText w:val=""/>
      <w:lvlJc w:val="left"/>
      <w:pPr>
        <w:ind w:left="720" w:hanging="360"/>
      </w:pPr>
      <w:rPr>
        <w:rFonts w:ascii="Symbol" w:hAnsi="Symbol"/>
      </w:rPr>
    </w:lvl>
    <w:lvl w:ilvl="1" w:tplc="CE0C4496">
      <w:start w:val="1"/>
      <w:numFmt w:val="bullet"/>
      <w:lvlText w:val=""/>
      <w:lvlJc w:val="left"/>
      <w:pPr>
        <w:ind w:left="720" w:hanging="360"/>
      </w:pPr>
      <w:rPr>
        <w:rFonts w:ascii="Symbol" w:hAnsi="Symbol"/>
      </w:rPr>
    </w:lvl>
    <w:lvl w:ilvl="2" w:tplc="82321CFE">
      <w:start w:val="1"/>
      <w:numFmt w:val="bullet"/>
      <w:lvlText w:val=""/>
      <w:lvlJc w:val="left"/>
      <w:pPr>
        <w:ind w:left="720" w:hanging="360"/>
      </w:pPr>
      <w:rPr>
        <w:rFonts w:ascii="Symbol" w:hAnsi="Symbol"/>
      </w:rPr>
    </w:lvl>
    <w:lvl w:ilvl="3" w:tplc="A380019C">
      <w:start w:val="1"/>
      <w:numFmt w:val="bullet"/>
      <w:lvlText w:val=""/>
      <w:lvlJc w:val="left"/>
      <w:pPr>
        <w:ind w:left="720" w:hanging="360"/>
      </w:pPr>
      <w:rPr>
        <w:rFonts w:ascii="Symbol" w:hAnsi="Symbol"/>
      </w:rPr>
    </w:lvl>
    <w:lvl w:ilvl="4" w:tplc="37A29F7E">
      <w:start w:val="1"/>
      <w:numFmt w:val="bullet"/>
      <w:lvlText w:val=""/>
      <w:lvlJc w:val="left"/>
      <w:pPr>
        <w:ind w:left="720" w:hanging="360"/>
      </w:pPr>
      <w:rPr>
        <w:rFonts w:ascii="Symbol" w:hAnsi="Symbol"/>
      </w:rPr>
    </w:lvl>
    <w:lvl w:ilvl="5" w:tplc="2F7E76F8">
      <w:start w:val="1"/>
      <w:numFmt w:val="bullet"/>
      <w:lvlText w:val=""/>
      <w:lvlJc w:val="left"/>
      <w:pPr>
        <w:ind w:left="720" w:hanging="360"/>
      </w:pPr>
      <w:rPr>
        <w:rFonts w:ascii="Symbol" w:hAnsi="Symbol"/>
      </w:rPr>
    </w:lvl>
    <w:lvl w:ilvl="6" w:tplc="91481A88">
      <w:start w:val="1"/>
      <w:numFmt w:val="bullet"/>
      <w:lvlText w:val=""/>
      <w:lvlJc w:val="left"/>
      <w:pPr>
        <w:ind w:left="720" w:hanging="360"/>
      </w:pPr>
      <w:rPr>
        <w:rFonts w:ascii="Symbol" w:hAnsi="Symbol"/>
      </w:rPr>
    </w:lvl>
    <w:lvl w:ilvl="7" w:tplc="186E892E">
      <w:start w:val="1"/>
      <w:numFmt w:val="bullet"/>
      <w:lvlText w:val=""/>
      <w:lvlJc w:val="left"/>
      <w:pPr>
        <w:ind w:left="720" w:hanging="360"/>
      </w:pPr>
      <w:rPr>
        <w:rFonts w:ascii="Symbol" w:hAnsi="Symbol"/>
      </w:rPr>
    </w:lvl>
    <w:lvl w:ilvl="8" w:tplc="2D6E3948">
      <w:start w:val="1"/>
      <w:numFmt w:val="bullet"/>
      <w:lvlText w:val=""/>
      <w:lvlJc w:val="left"/>
      <w:pPr>
        <w:ind w:left="720" w:hanging="360"/>
      </w:pPr>
      <w:rPr>
        <w:rFonts w:ascii="Symbol" w:hAnsi="Symbol"/>
      </w:rPr>
    </w:lvl>
  </w:abstractNum>
  <w:abstractNum w:abstractNumId="7" w15:restartNumberingAfterBreak="0">
    <w:nsid w:val="4EEA31E5"/>
    <w:multiLevelType w:val="hybridMultilevel"/>
    <w:tmpl w:val="CBCE2F38"/>
    <w:lvl w:ilvl="0" w:tplc="D42E7236">
      <w:start w:val="1"/>
      <w:numFmt w:val="bullet"/>
      <w:lvlText w:val=""/>
      <w:lvlJc w:val="left"/>
      <w:pPr>
        <w:ind w:left="720" w:hanging="360"/>
      </w:pPr>
      <w:rPr>
        <w:rFonts w:ascii="Symbol" w:hAnsi="Symbol"/>
      </w:rPr>
    </w:lvl>
    <w:lvl w:ilvl="1" w:tplc="17C2F638">
      <w:start w:val="1"/>
      <w:numFmt w:val="bullet"/>
      <w:lvlText w:val=""/>
      <w:lvlJc w:val="left"/>
      <w:pPr>
        <w:ind w:left="720" w:hanging="360"/>
      </w:pPr>
      <w:rPr>
        <w:rFonts w:ascii="Symbol" w:hAnsi="Symbol"/>
      </w:rPr>
    </w:lvl>
    <w:lvl w:ilvl="2" w:tplc="85DA9086">
      <w:start w:val="1"/>
      <w:numFmt w:val="bullet"/>
      <w:lvlText w:val=""/>
      <w:lvlJc w:val="left"/>
      <w:pPr>
        <w:ind w:left="720" w:hanging="360"/>
      </w:pPr>
      <w:rPr>
        <w:rFonts w:ascii="Symbol" w:hAnsi="Symbol"/>
      </w:rPr>
    </w:lvl>
    <w:lvl w:ilvl="3" w:tplc="0C2EB6AA">
      <w:start w:val="1"/>
      <w:numFmt w:val="bullet"/>
      <w:lvlText w:val=""/>
      <w:lvlJc w:val="left"/>
      <w:pPr>
        <w:ind w:left="720" w:hanging="360"/>
      </w:pPr>
      <w:rPr>
        <w:rFonts w:ascii="Symbol" w:hAnsi="Symbol"/>
      </w:rPr>
    </w:lvl>
    <w:lvl w:ilvl="4" w:tplc="190053C0">
      <w:start w:val="1"/>
      <w:numFmt w:val="bullet"/>
      <w:lvlText w:val=""/>
      <w:lvlJc w:val="left"/>
      <w:pPr>
        <w:ind w:left="720" w:hanging="360"/>
      </w:pPr>
      <w:rPr>
        <w:rFonts w:ascii="Symbol" w:hAnsi="Symbol"/>
      </w:rPr>
    </w:lvl>
    <w:lvl w:ilvl="5" w:tplc="7CA0A8E4">
      <w:start w:val="1"/>
      <w:numFmt w:val="bullet"/>
      <w:lvlText w:val=""/>
      <w:lvlJc w:val="left"/>
      <w:pPr>
        <w:ind w:left="720" w:hanging="360"/>
      </w:pPr>
      <w:rPr>
        <w:rFonts w:ascii="Symbol" w:hAnsi="Symbol"/>
      </w:rPr>
    </w:lvl>
    <w:lvl w:ilvl="6" w:tplc="AC8637D0">
      <w:start w:val="1"/>
      <w:numFmt w:val="bullet"/>
      <w:lvlText w:val=""/>
      <w:lvlJc w:val="left"/>
      <w:pPr>
        <w:ind w:left="720" w:hanging="360"/>
      </w:pPr>
      <w:rPr>
        <w:rFonts w:ascii="Symbol" w:hAnsi="Symbol"/>
      </w:rPr>
    </w:lvl>
    <w:lvl w:ilvl="7" w:tplc="8D462B5E">
      <w:start w:val="1"/>
      <w:numFmt w:val="bullet"/>
      <w:lvlText w:val=""/>
      <w:lvlJc w:val="left"/>
      <w:pPr>
        <w:ind w:left="720" w:hanging="360"/>
      </w:pPr>
      <w:rPr>
        <w:rFonts w:ascii="Symbol" w:hAnsi="Symbol"/>
      </w:rPr>
    </w:lvl>
    <w:lvl w:ilvl="8" w:tplc="1F86DAFE">
      <w:start w:val="1"/>
      <w:numFmt w:val="bullet"/>
      <w:lvlText w:val=""/>
      <w:lvlJc w:val="left"/>
      <w:pPr>
        <w:ind w:left="720" w:hanging="360"/>
      </w:pPr>
      <w:rPr>
        <w:rFonts w:ascii="Symbol" w:hAnsi="Symbol"/>
      </w:rPr>
    </w:lvl>
  </w:abstractNum>
  <w:abstractNum w:abstractNumId="8" w15:restartNumberingAfterBreak="0">
    <w:nsid w:val="4FC62E27"/>
    <w:multiLevelType w:val="hybridMultilevel"/>
    <w:tmpl w:val="7E52913C"/>
    <w:lvl w:ilvl="0" w:tplc="04270001">
      <w:start w:val="1"/>
      <w:numFmt w:val="bullet"/>
      <w:lvlText w:val=""/>
      <w:lvlJc w:val="left"/>
      <w:pPr>
        <w:ind w:left="795" w:hanging="360"/>
      </w:pPr>
      <w:rPr>
        <w:rFonts w:ascii="Symbol" w:hAnsi="Symbol" w:hint="default"/>
      </w:rPr>
    </w:lvl>
    <w:lvl w:ilvl="1" w:tplc="04270003" w:tentative="1">
      <w:start w:val="1"/>
      <w:numFmt w:val="bullet"/>
      <w:lvlText w:val="o"/>
      <w:lvlJc w:val="left"/>
      <w:pPr>
        <w:ind w:left="1515" w:hanging="360"/>
      </w:pPr>
      <w:rPr>
        <w:rFonts w:ascii="Courier New" w:hAnsi="Courier New" w:cs="Courier New" w:hint="default"/>
      </w:rPr>
    </w:lvl>
    <w:lvl w:ilvl="2" w:tplc="04270005" w:tentative="1">
      <w:start w:val="1"/>
      <w:numFmt w:val="bullet"/>
      <w:lvlText w:val=""/>
      <w:lvlJc w:val="left"/>
      <w:pPr>
        <w:ind w:left="2235" w:hanging="360"/>
      </w:pPr>
      <w:rPr>
        <w:rFonts w:ascii="Wingdings" w:hAnsi="Wingdings" w:hint="default"/>
      </w:rPr>
    </w:lvl>
    <w:lvl w:ilvl="3" w:tplc="04270001" w:tentative="1">
      <w:start w:val="1"/>
      <w:numFmt w:val="bullet"/>
      <w:lvlText w:val=""/>
      <w:lvlJc w:val="left"/>
      <w:pPr>
        <w:ind w:left="2955" w:hanging="360"/>
      </w:pPr>
      <w:rPr>
        <w:rFonts w:ascii="Symbol" w:hAnsi="Symbol" w:hint="default"/>
      </w:rPr>
    </w:lvl>
    <w:lvl w:ilvl="4" w:tplc="04270003" w:tentative="1">
      <w:start w:val="1"/>
      <w:numFmt w:val="bullet"/>
      <w:lvlText w:val="o"/>
      <w:lvlJc w:val="left"/>
      <w:pPr>
        <w:ind w:left="3675" w:hanging="360"/>
      </w:pPr>
      <w:rPr>
        <w:rFonts w:ascii="Courier New" w:hAnsi="Courier New" w:cs="Courier New" w:hint="default"/>
      </w:rPr>
    </w:lvl>
    <w:lvl w:ilvl="5" w:tplc="04270005" w:tentative="1">
      <w:start w:val="1"/>
      <w:numFmt w:val="bullet"/>
      <w:lvlText w:val=""/>
      <w:lvlJc w:val="left"/>
      <w:pPr>
        <w:ind w:left="4395" w:hanging="360"/>
      </w:pPr>
      <w:rPr>
        <w:rFonts w:ascii="Wingdings" w:hAnsi="Wingdings" w:hint="default"/>
      </w:rPr>
    </w:lvl>
    <w:lvl w:ilvl="6" w:tplc="04270001" w:tentative="1">
      <w:start w:val="1"/>
      <w:numFmt w:val="bullet"/>
      <w:lvlText w:val=""/>
      <w:lvlJc w:val="left"/>
      <w:pPr>
        <w:ind w:left="5115" w:hanging="360"/>
      </w:pPr>
      <w:rPr>
        <w:rFonts w:ascii="Symbol" w:hAnsi="Symbol" w:hint="default"/>
      </w:rPr>
    </w:lvl>
    <w:lvl w:ilvl="7" w:tplc="04270003" w:tentative="1">
      <w:start w:val="1"/>
      <w:numFmt w:val="bullet"/>
      <w:lvlText w:val="o"/>
      <w:lvlJc w:val="left"/>
      <w:pPr>
        <w:ind w:left="5835" w:hanging="360"/>
      </w:pPr>
      <w:rPr>
        <w:rFonts w:ascii="Courier New" w:hAnsi="Courier New" w:cs="Courier New" w:hint="default"/>
      </w:rPr>
    </w:lvl>
    <w:lvl w:ilvl="8" w:tplc="04270005" w:tentative="1">
      <w:start w:val="1"/>
      <w:numFmt w:val="bullet"/>
      <w:lvlText w:val=""/>
      <w:lvlJc w:val="left"/>
      <w:pPr>
        <w:ind w:left="6555" w:hanging="360"/>
      </w:pPr>
      <w:rPr>
        <w:rFonts w:ascii="Wingdings" w:hAnsi="Wingdings" w:hint="default"/>
      </w:rPr>
    </w:lvl>
  </w:abstractNum>
  <w:abstractNum w:abstractNumId="9" w15:restartNumberingAfterBreak="0">
    <w:nsid w:val="53EE087C"/>
    <w:multiLevelType w:val="hybridMultilevel"/>
    <w:tmpl w:val="7BA27D86"/>
    <w:lvl w:ilvl="0" w:tplc="0F3CB55A">
      <w:start w:val="1"/>
      <w:numFmt w:val="decimal"/>
      <w:lvlText w:val="%1)"/>
      <w:lvlJc w:val="left"/>
      <w:pPr>
        <w:ind w:left="1020" w:hanging="360"/>
      </w:pPr>
    </w:lvl>
    <w:lvl w:ilvl="1" w:tplc="CCE617AE">
      <w:start w:val="1"/>
      <w:numFmt w:val="decimal"/>
      <w:lvlText w:val="%2)"/>
      <w:lvlJc w:val="left"/>
      <w:pPr>
        <w:ind w:left="1020" w:hanging="360"/>
      </w:pPr>
    </w:lvl>
    <w:lvl w:ilvl="2" w:tplc="F17CD3C6">
      <w:start w:val="1"/>
      <w:numFmt w:val="decimal"/>
      <w:lvlText w:val="%3)"/>
      <w:lvlJc w:val="left"/>
      <w:pPr>
        <w:ind w:left="1020" w:hanging="360"/>
      </w:pPr>
    </w:lvl>
    <w:lvl w:ilvl="3" w:tplc="EEAE1994">
      <w:start w:val="1"/>
      <w:numFmt w:val="decimal"/>
      <w:lvlText w:val="%4)"/>
      <w:lvlJc w:val="left"/>
      <w:pPr>
        <w:ind w:left="1020" w:hanging="360"/>
      </w:pPr>
    </w:lvl>
    <w:lvl w:ilvl="4" w:tplc="84ECECE4">
      <w:start w:val="1"/>
      <w:numFmt w:val="decimal"/>
      <w:lvlText w:val="%5)"/>
      <w:lvlJc w:val="left"/>
      <w:pPr>
        <w:ind w:left="1020" w:hanging="360"/>
      </w:pPr>
    </w:lvl>
    <w:lvl w:ilvl="5" w:tplc="73863B3E">
      <w:start w:val="1"/>
      <w:numFmt w:val="decimal"/>
      <w:lvlText w:val="%6)"/>
      <w:lvlJc w:val="left"/>
      <w:pPr>
        <w:ind w:left="1020" w:hanging="360"/>
      </w:pPr>
    </w:lvl>
    <w:lvl w:ilvl="6" w:tplc="15DCDA30">
      <w:start w:val="1"/>
      <w:numFmt w:val="decimal"/>
      <w:lvlText w:val="%7)"/>
      <w:lvlJc w:val="left"/>
      <w:pPr>
        <w:ind w:left="1020" w:hanging="360"/>
      </w:pPr>
    </w:lvl>
    <w:lvl w:ilvl="7" w:tplc="F6CA2B66">
      <w:start w:val="1"/>
      <w:numFmt w:val="decimal"/>
      <w:lvlText w:val="%8)"/>
      <w:lvlJc w:val="left"/>
      <w:pPr>
        <w:ind w:left="1020" w:hanging="360"/>
      </w:pPr>
    </w:lvl>
    <w:lvl w:ilvl="8" w:tplc="6466F75E">
      <w:start w:val="1"/>
      <w:numFmt w:val="decimal"/>
      <w:lvlText w:val="%9)"/>
      <w:lvlJc w:val="left"/>
      <w:pPr>
        <w:ind w:left="1020" w:hanging="360"/>
      </w:pPr>
    </w:lvl>
  </w:abstractNum>
  <w:abstractNum w:abstractNumId="10" w15:restartNumberingAfterBreak="0">
    <w:nsid w:val="5BB91012"/>
    <w:multiLevelType w:val="hybridMultilevel"/>
    <w:tmpl w:val="91422B70"/>
    <w:lvl w:ilvl="0" w:tplc="AE30F28A">
      <w:start w:val="1"/>
      <w:numFmt w:val="decimal"/>
      <w:lvlText w:val="%1)"/>
      <w:lvlJc w:val="left"/>
      <w:pPr>
        <w:ind w:left="720" w:hanging="360"/>
      </w:pPr>
    </w:lvl>
    <w:lvl w:ilvl="1" w:tplc="3E5A8666">
      <w:start w:val="1"/>
      <w:numFmt w:val="decimal"/>
      <w:lvlText w:val="%2)"/>
      <w:lvlJc w:val="left"/>
      <w:pPr>
        <w:ind w:left="720" w:hanging="360"/>
      </w:pPr>
    </w:lvl>
    <w:lvl w:ilvl="2" w:tplc="9EF23F44">
      <w:start w:val="1"/>
      <w:numFmt w:val="decimal"/>
      <w:lvlText w:val="%3)"/>
      <w:lvlJc w:val="left"/>
      <w:pPr>
        <w:ind w:left="720" w:hanging="360"/>
      </w:pPr>
    </w:lvl>
    <w:lvl w:ilvl="3" w:tplc="6E1EE18A">
      <w:start w:val="1"/>
      <w:numFmt w:val="decimal"/>
      <w:lvlText w:val="%4)"/>
      <w:lvlJc w:val="left"/>
      <w:pPr>
        <w:ind w:left="720" w:hanging="360"/>
      </w:pPr>
    </w:lvl>
    <w:lvl w:ilvl="4" w:tplc="2DFC679C">
      <w:start w:val="1"/>
      <w:numFmt w:val="decimal"/>
      <w:lvlText w:val="%5)"/>
      <w:lvlJc w:val="left"/>
      <w:pPr>
        <w:ind w:left="720" w:hanging="360"/>
      </w:pPr>
    </w:lvl>
    <w:lvl w:ilvl="5" w:tplc="6088CEA2">
      <w:start w:val="1"/>
      <w:numFmt w:val="decimal"/>
      <w:lvlText w:val="%6)"/>
      <w:lvlJc w:val="left"/>
      <w:pPr>
        <w:ind w:left="720" w:hanging="360"/>
      </w:pPr>
    </w:lvl>
    <w:lvl w:ilvl="6" w:tplc="AD8698D0">
      <w:start w:val="1"/>
      <w:numFmt w:val="decimal"/>
      <w:lvlText w:val="%7)"/>
      <w:lvlJc w:val="left"/>
      <w:pPr>
        <w:ind w:left="720" w:hanging="360"/>
      </w:pPr>
    </w:lvl>
    <w:lvl w:ilvl="7" w:tplc="04687D64">
      <w:start w:val="1"/>
      <w:numFmt w:val="decimal"/>
      <w:lvlText w:val="%8)"/>
      <w:lvlJc w:val="left"/>
      <w:pPr>
        <w:ind w:left="720" w:hanging="360"/>
      </w:pPr>
    </w:lvl>
    <w:lvl w:ilvl="8" w:tplc="C7EEA65A">
      <w:start w:val="1"/>
      <w:numFmt w:val="decimal"/>
      <w:lvlText w:val="%9)"/>
      <w:lvlJc w:val="left"/>
      <w:pPr>
        <w:ind w:left="720" w:hanging="360"/>
      </w:pPr>
    </w:lvl>
  </w:abstractNum>
  <w:abstractNum w:abstractNumId="11" w15:restartNumberingAfterBreak="0">
    <w:nsid w:val="63C70DEF"/>
    <w:multiLevelType w:val="hybridMultilevel"/>
    <w:tmpl w:val="903A9F24"/>
    <w:lvl w:ilvl="0" w:tplc="93849468">
      <w:start w:val="1"/>
      <w:numFmt w:val="bullet"/>
      <w:lvlText w:val=""/>
      <w:lvlJc w:val="left"/>
      <w:pPr>
        <w:ind w:left="720" w:hanging="360"/>
      </w:pPr>
      <w:rPr>
        <w:rFonts w:ascii="Symbol" w:hAnsi="Symbol"/>
      </w:rPr>
    </w:lvl>
    <w:lvl w:ilvl="1" w:tplc="06FE81DC">
      <w:start w:val="1"/>
      <w:numFmt w:val="bullet"/>
      <w:lvlText w:val=""/>
      <w:lvlJc w:val="left"/>
      <w:pPr>
        <w:ind w:left="720" w:hanging="360"/>
      </w:pPr>
      <w:rPr>
        <w:rFonts w:ascii="Symbol" w:hAnsi="Symbol"/>
      </w:rPr>
    </w:lvl>
    <w:lvl w:ilvl="2" w:tplc="50D21C5A">
      <w:start w:val="1"/>
      <w:numFmt w:val="bullet"/>
      <w:lvlText w:val=""/>
      <w:lvlJc w:val="left"/>
      <w:pPr>
        <w:ind w:left="720" w:hanging="360"/>
      </w:pPr>
      <w:rPr>
        <w:rFonts w:ascii="Symbol" w:hAnsi="Symbol"/>
      </w:rPr>
    </w:lvl>
    <w:lvl w:ilvl="3" w:tplc="F842A4B6">
      <w:start w:val="1"/>
      <w:numFmt w:val="bullet"/>
      <w:lvlText w:val=""/>
      <w:lvlJc w:val="left"/>
      <w:pPr>
        <w:ind w:left="720" w:hanging="360"/>
      </w:pPr>
      <w:rPr>
        <w:rFonts w:ascii="Symbol" w:hAnsi="Symbol"/>
      </w:rPr>
    </w:lvl>
    <w:lvl w:ilvl="4" w:tplc="8E0E3224">
      <w:start w:val="1"/>
      <w:numFmt w:val="bullet"/>
      <w:lvlText w:val=""/>
      <w:lvlJc w:val="left"/>
      <w:pPr>
        <w:ind w:left="720" w:hanging="360"/>
      </w:pPr>
      <w:rPr>
        <w:rFonts w:ascii="Symbol" w:hAnsi="Symbol"/>
      </w:rPr>
    </w:lvl>
    <w:lvl w:ilvl="5" w:tplc="ED76732C">
      <w:start w:val="1"/>
      <w:numFmt w:val="bullet"/>
      <w:lvlText w:val=""/>
      <w:lvlJc w:val="left"/>
      <w:pPr>
        <w:ind w:left="720" w:hanging="360"/>
      </w:pPr>
      <w:rPr>
        <w:rFonts w:ascii="Symbol" w:hAnsi="Symbol"/>
      </w:rPr>
    </w:lvl>
    <w:lvl w:ilvl="6" w:tplc="CE30B624">
      <w:start w:val="1"/>
      <w:numFmt w:val="bullet"/>
      <w:lvlText w:val=""/>
      <w:lvlJc w:val="left"/>
      <w:pPr>
        <w:ind w:left="720" w:hanging="360"/>
      </w:pPr>
      <w:rPr>
        <w:rFonts w:ascii="Symbol" w:hAnsi="Symbol"/>
      </w:rPr>
    </w:lvl>
    <w:lvl w:ilvl="7" w:tplc="0D9201FC">
      <w:start w:val="1"/>
      <w:numFmt w:val="bullet"/>
      <w:lvlText w:val=""/>
      <w:lvlJc w:val="left"/>
      <w:pPr>
        <w:ind w:left="720" w:hanging="360"/>
      </w:pPr>
      <w:rPr>
        <w:rFonts w:ascii="Symbol" w:hAnsi="Symbol"/>
      </w:rPr>
    </w:lvl>
    <w:lvl w:ilvl="8" w:tplc="80163838">
      <w:start w:val="1"/>
      <w:numFmt w:val="bullet"/>
      <w:lvlText w:val=""/>
      <w:lvlJc w:val="left"/>
      <w:pPr>
        <w:ind w:left="720" w:hanging="360"/>
      </w:pPr>
      <w:rPr>
        <w:rFonts w:ascii="Symbol" w:hAnsi="Symbol"/>
      </w:rPr>
    </w:lvl>
  </w:abstractNum>
  <w:abstractNum w:abstractNumId="12"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3"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440344723">
    <w:abstractNumId w:val="0"/>
  </w:num>
  <w:num w:numId="2" w16cid:durableId="77603158">
    <w:abstractNumId w:val="5"/>
  </w:num>
  <w:num w:numId="3" w16cid:durableId="225147568">
    <w:abstractNumId w:val="12"/>
  </w:num>
  <w:num w:numId="4" w16cid:durableId="629676541">
    <w:abstractNumId w:val="4"/>
  </w:num>
  <w:num w:numId="5" w16cid:durableId="1906841680">
    <w:abstractNumId w:val="13"/>
  </w:num>
  <w:num w:numId="6" w16cid:durableId="1769618040">
    <w:abstractNumId w:val="9"/>
  </w:num>
  <w:num w:numId="7" w16cid:durableId="962346855">
    <w:abstractNumId w:val="10"/>
  </w:num>
  <w:num w:numId="8" w16cid:durableId="1750346772">
    <w:abstractNumId w:val="3"/>
  </w:num>
  <w:num w:numId="9" w16cid:durableId="477305810">
    <w:abstractNumId w:val="8"/>
  </w:num>
  <w:num w:numId="10" w16cid:durableId="1719741575">
    <w:abstractNumId w:val="6"/>
  </w:num>
  <w:num w:numId="11" w16cid:durableId="2049836054">
    <w:abstractNumId w:val="7"/>
  </w:num>
  <w:num w:numId="12" w16cid:durableId="347173586">
    <w:abstractNumId w:val="11"/>
  </w:num>
  <w:num w:numId="13" w16cid:durableId="492985638">
    <w:abstractNumId w:val="2"/>
  </w:num>
  <w:num w:numId="14" w16cid:durableId="48492945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das Gudavičius [2]">
    <w15:presenceInfo w15:providerId="AD" w15:userId="S::Aidas.Gudavicius@registrucentras.lt::efec8209-515e-47f8-8cf6-700e49ef6f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ocumentProtection w:edit="comments" w:enforcement="1" w:cryptProviderType="rsaAES" w:cryptAlgorithmClass="hash" w:cryptAlgorithmType="typeAny" w:cryptAlgorithmSid="14" w:cryptSpinCount="100000" w:hash="giz+oVluru9FStd9bpLd4h2swAyZOGveqStmJQMG+yuFtru2X6GsrNSvJZ2q8FyfRCcW+1Fd8uDVdH9syFWJHA==" w:salt="R8RUbpLO3LJQ87YbscNRUA=="/>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72B8"/>
    <w:rsid w:val="00017D67"/>
    <w:rsid w:val="00031EFB"/>
    <w:rsid w:val="00054C84"/>
    <w:rsid w:val="00054F82"/>
    <w:rsid w:val="0007511A"/>
    <w:rsid w:val="00085823"/>
    <w:rsid w:val="00093617"/>
    <w:rsid w:val="000B0954"/>
    <w:rsid w:val="000B5207"/>
    <w:rsid w:val="000D21D8"/>
    <w:rsid w:val="000D78C2"/>
    <w:rsid w:val="000E0C99"/>
    <w:rsid w:val="000E3C1C"/>
    <w:rsid w:val="00110120"/>
    <w:rsid w:val="001218B4"/>
    <w:rsid w:val="0013494E"/>
    <w:rsid w:val="00135C10"/>
    <w:rsid w:val="00164E1B"/>
    <w:rsid w:val="00167F02"/>
    <w:rsid w:val="00184DE0"/>
    <w:rsid w:val="0019365B"/>
    <w:rsid w:val="00197B0A"/>
    <w:rsid w:val="001B182E"/>
    <w:rsid w:val="001B32C3"/>
    <w:rsid w:val="001C5632"/>
    <w:rsid w:val="001D1F1D"/>
    <w:rsid w:val="001D34BF"/>
    <w:rsid w:val="001D5B3E"/>
    <w:rsid w:val="001E2F37"/>
    <w:rsid w:val="0020331C"/>
    <w:rsid w:val="00210C6F"/>
    <w:rsid w:val="0021117B"/>
    <w:rsid w:val="002241D1"/>
    <w:rsid w:val="002454AB"/>
    <w:rsid w:val="0025756C"/>
    <w:rsid w:val="00266654"/>
    <w:rsid w:val="0028035A"/>
    <w:rsid w:val="002977D4"/>
    <w:rsid w:val="002A1F4C"/>
    <w:rsid w:val="002A29BF"/>
    <w:rsid w:val="002A30E1"/>
    <w:rsid w:val="002B26CD"/>
    <w:rsid w:val="002C1EC2"/>
    <w:rsid w:val="002D1BF9"/>
    <w:rsid w:val="002D2D13"/>
    <w:rsid w:val="002D5E8B"/>
    <w:rsid w:val="002D62CE"/>
    <w:rsid w:val="00320DC6"/>
    <w:rsid w:val="003428C6"/>
    <w:rsid w:val="00351750"/>
    <w:rsid w:val="00361536"/>
    <w:rsid w:val="00361A07"/>
    <w:rsid w:val="00364D0F"/>
    <w:rsid w:val="0038436D"/>
    <w:rsid w:val="003951E0"/>
    <w:rsid w:val="003B3511"/>
    <w:rsid w:val="003C3966"/>
    <w:rsid w:val="003C5BA3"/>
    <w:rsid w:val="003C7FAE"/>
    <w:rsid w:val="003E133D"/>
    <w:rsid w:val="003E2A69"/>
    <w:rsid w:val="003F62D5"/>
    <w:rsid w:val="00402C76"/>
    <w:rsid w:val="00411B0A"/>
    <w:rsid w:val="00424853"/>
    <w:rsid w:val="00424F43"/>
    <w:rsid w:val="00436B07"/>
    <w:rsid w:val="00447413"/>
    <w:rsid w:val="00463DF7"/>
    <w:rsid w:val="00470B0D"/>
    <w:rsid w:val="00472912"/>
    <w:rsid w:val="00476188"/>
    <w:rsid w:val="00483BE0"/>
    <w:rsid w:val="00485D1D"/>
    <w:rsid w:val="004A3C2D"/>
    <w:rsid w:val="004A7024"/>
    <w:rsid w:val="004B144A"/>
    <w:rsid w:val="004B66D4"/>
    <w:rsid w:val="004B6B44"/>
    <w:rsid w:val="004C5B9A"/>
    <w:rsid w:val="004D50F3"/>
    <w:rsid w:val="004E744A"/>
    <w:rsid w:val="00505AFF"/>
    <w:rsid w:val="005075CF"/>
    <w:rsid w:val="00510478"/>
    <w:rsid w:val="005124AC"/>
    <w:rsid w:val="00515CFC"/>
    <w:rsid w:val="00524B67"/>
    <w:rsid w:val="005253E1"/>
    <w:rsid w:val="005302DB"/>
    <w:rsid w:val="00534AAB"/>
    <w:rsid w:val="0054410D"/>
    <w:rsid w:val="00551E92"/>
    <w:rsid w:val="00590322"/>
    <w:rsid w:val="00592CAC"/>
    <w:rsid w:val="005966A2"/>
    <w:rsid w:val="005A36B7"/>
    <w:rsid w:val="005A5832"/>
    <w:rsid w:val="005B4043"/>
    <w:rsid w:val="005B6038"/>
    <w:rsid w:val="005C2569"/>
    <w:rsid w:val="005E25F8"/>
    <w:rsid w:val="005E6720"/>
    <w:rsid w:val="005F5B23"/>
    <w:rsid w:val="0062245E"/>
    <w:rsid w:val="006259C3"/>
    <w:rsid w:val="00625CEC"/>
    <w:rsid w:val="00627E66"/>
    <w:rsid w:val="00632568"/>
    <w:rsid w:val="006463BB"/>
    <w:rsid w:val="00657C2A"/>
    <w:rsid w:val="00664A60"/>
    <w:rsid w:val="006728F6"/>
    <w:rsid w:val="00676D1A"/>
    <w:rsid w:val="006923D9"/>
    <w:rsid w:val="00694D13"/>
    <w:rsid w:val="00697394"/>
    <w:rsid w:val="006A51E9"/>
    <w:rsid w:val="006B0160"/>
    <w:rsid w:val="006B03F7"/>
    <w:rsid w:val="006B1625"/>
    <w:rsid w:val="006B233D"/>
    <w:rsid w:val="006E3F1D"/>
    <w:rsid w:val="006F438F"/>
    <w:rsid w:val="00706C5E"/>
    <w:rsid w:val="007146C9"/>
    <w:rsid w:val="00720105"/>
    <w:rsid w:val="00721FC1"/>
    <w:rsid w:val="00726537"/>
    <w:rsid w:val="00732223"/>
    <w:rsid w:val="0073301E"/>
    <w:rsid w:val="007513D0"/>
    <w:rsid w:val="007608C8"/>
    <w:rsid w:val="00763ABA"/>
    <w:rsid w:val="0076579E"/>
    <w:rsid w:val="0076651A"/>
    <w:rsid w:val="007B2F4B"/>
    <w:rsid w:val="007B45F0"/>
    <w:rsid w:val="007B4E50"/>
    <w:rsid w:val="007C5FE6"/>
    <w:rsid w:val="007D047D"/>
    <w:rsid w:val="007D2503"/>
    <w:rsid w:val="007D427E"/>
    <w:rsid w:val="007D4AEB"/>
    <w:rsid w:val="007D7B52"/>
    <w:rsid w:val="007E2450"/>
    <w:rsid w:val="007F20A6"/>
    <w:rsid w:val="007F7E5C"/>
    <w:rsid w:val="008058A0"/>
    <w:rsid w:val="00840813"/>
    <w:rsid w:val="00842AF2"/>
    <w:rsid w:val="00844EB0"/>
    <w:rsid w:val="008468C1"/>
    <w:rsid w:val="00862447"/>
    <w:rsid w:val="00875BE4"/>
    <w:rsid w:val="008841C5"/>
    <w:rsid w:val="008969E9"/>
    <w:rsid w:val="008A05F9"/>
    <w:rsid w:val="008B6A81"/>
    <w:rsid w:val="008B79AF"/>
    <w:rsid w:val="008D4C6F"/>
    <w:rsid w:val="008E11DF"/>
    <w:rsid w:val="00903FCC"/>
    <w:rsid w:val="00914CDC"/>
    <w:rsid w:val="00941439"/>
    <w:rsid w:val="00941E95"/>
    <w:rsid w:val="00943CC9"/>
    <w:rsid w:val="00944441"/>
    <w:rsid w:val="00952305"/>
    <w:rsid w:val="009562C2"/>
    <w:rsid w:val="00965B0E"/>
    <w:rsid w:val="009742F2"/>
    <w:rsid w:val="009776A1"/>
    <w:rsid w:val="0098333C"/>
    <w:rsid w:val="009A5B48"/>
    <w:rsid w:val="009A6E57"/>
    <w:rsid w:val="009B51FF"/>
    <w:rsid w:val="009C1B3C"/>
    <w:rsid w:val="009C4DDC"/>
    <w:rsid w:val="009D77B9"/>
    <w:rsid w:val="009F7432"/>
    <w:rsid w:val="00A02AF4"/>
    <w:rsid w:val="00A10867"/>
    <w:rsid w:val="00A1331C"/>
    <w:rsid w:val="00A17542"/>
    <w:rsid w:val="00A219E7"/>
    <w:rsid w:val="00A3599B"/>
    <w:rsid w:val="00A63185"/>
    <w:rsid w:val="00A66C38"/>
    <w:rsid w:val="00A66D2A"/>
    <w:rsid w:val="00A87ADA"/>
    <w:rsid w:val="00AA3938"/>
    <w:rsid w:val="00AB2414"/>
    <w:rsid w:val="00AB2557"/>
    <w:rsid w:val="00AB32A3"/>
    <w:rsid w:val="00AD54F7"/>
    <w:rsid w:val="00AF171A"/>
    <w:rsid w:val="00AF4938"/>
    <w:rsid w:val="00B00C4D"/>
    <w:rsid w:val="00B01019"/>
    <w:rsid w:val="00B0790F"/>
    <w:rsid w:val="00B12362"/>
    <w:rsid w:val="00B30D5A"/>
    <w:rsid w:val="00B541B5"/>
    <w:rsid w:val="00B57D66"/>
    <w:rsid w:val="00B60982"/>
    <w:rsid w:val="00B658BA"/>
    <w:rsid w:val="00B669B5"/>
    <w:rsid w:val="00B75EAA"/>
    <w:rsid w:val="00B93B44"/>
    <w:rsid w:val="00BA326D"/>
    <w:rsid w:val="00BB0DF7"/>
    <w:rsid w:val="00BD12BC"/>
    <w:rsid w:val="00BD430D"/>
    <w:rsid w:val="00BD51CA"/>
    <w:rsid w:val="00BE1F3C"/>
    <w:rsid w:val="00C32510"/>
    <w:rsid w:val="00C326E7"/>
    <w:rsid w:val="00C45647"/>
    <w:rsid w:val="00C54E29"/>
    <w:rsid w:val="00C80407"/>
    <w:rsid w:val="00C82AD3"/>
    <w:rsid w:val="00C848E5"/>
    <w:rsid w:val="00C86D3A"/>
    <w:rsid w:val="00C97D3E"/>
    <w:rsid w:val="00CA4BAD"/>
    <w:rsid w:val="00CB1B1F"/>
    <w:rsid w:val="00CB3C13"/>
    <w:rsid w:val="00CC1CAD"/>
    <w:rsid w:val="00CC2427"/>
    <w:rsid w:val="00CC493A"/>
    <w:rsid w:val="00D1436A"/>
    <w:rsid w:val="00D246A5"/>
    <w:rsid w:val="00D32BE6"/>
    <w:rsid w:val="00D4216B"/>
    <w:rsid w:val="00D6057F"/>
    <w:rsid w:val="00D65DB4"/>
    <w:rsid w:val="00D8519E"/>
    <w:rsid w:val="00DB1A4E"/>
    <w:rsid w:val="00DE219A"/>
    <w:rsid w:val="00DE44B7"/>
    <w:rsid w:val="00DF5114"/>
    <w:rsid w:val="00DF5739"/>
    <w:rsid w:val="00E0055D"/>
    <w:rsid w:val="00E02D09"/>
    <w:rsid w:val="00E054C2"/>
    <w:rsid w:val="00E2677E"/>
    <w:rsid w:val="00E43CB8"/>
    <w:rsid w:val="00E45F10"/>
    <w:rsid w:val="00E476FA"/>
    <w:rsid w:val="00E7545F"/>
    <w:rsid w:val="00E85B74"/>
    <w:rsid w:val="00E91868"/>
    <w:rsid w:val="00EA24A8"/>
    <w:rsid w:val="00EA4527"/>
    <w:rsid w:val="00EA4CBB"/>
    <w:rsid w:val="00EA683A"/>
    <w:rsid w:val="00EB0DD0"/>
    <w:rsid w:val="00ED5414"/>
    <w:rsid w:val="00EF6499"/>
    <w:rsid w:val="00EF77B1"/>
    <w:rsid w:val="00F00644"/>
    <w:rsid w:val="00F0764F"/>
    <w:rsid w:val="00F1288C"/>
    <w:rsid w:val="00F17A3F"/>
    <w:rsid w:val="00F25A18"/>
    <w:rsid w:val="00F30E39"/>
    <w:rsid w:val="00F519F1"/>
    <w:rsid w:val="00F6195B"/>
    <w:rsid w:val="00F7357A"/>
    <w:rsid w:val="00F86269"/>
    <w:rsid w:val="00F9264B"/>
    <w:rsid w:val="00F9320F"/>
    <w:rsid w:val="00F95C40"/>
    <w:rsid w:val="00F9618F"/>
    <w:rsid w:val="00FA09CC"/>
    <w:rsid w:val="00FB1B93"/>
    <w:rsid w:val="00FC3C02"/>
    <w:rsid w:val="00FC61CF"/>
    <w:rsid w:val="00FC660E"/>
    <w:rsid w:val="00FD2F44"/>
    <w:rsid w:val="00FD40DE"/>
    <w:rsid w:val="00FD5CA6"/>
    <w:rsid w:val="00FD6C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B5BE6"/>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26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F9264B"/>
    <w:rPr>
      <w:rFonts w:ascii="Segoe UI" w:hAnsi="Segoe UI" w:cs="Segoe UI"/>
      <w:sz w:val="18"/>
      <w:szCs w:val="18"/>
    </w:rPr>
  </w:style>
  <w:style w:type="character" w:customStyle="1" w:styleId="BalloonTextChar">
    <w:name w:val="Balloon Text Char"/>
    <w:basedOn w:val="DefaultParagraphFont"/>
    <w:link w:val="BalloonText"/>
    <w:semiHidden/>
    <w:rsid w:val="00F9264B"/>
    <w:rPr>
      <w:rFonts w:ascii="Segoe UI" w:hAnsi="Segoe UI" w:cs="Segoe UI"/>
      <w:sz w:val="18"/>
      <w:szCs w:val="18"/>
    </w:rPr>
  </w:style>
  <w:style w:type="character" w:styleId="CommentReference">
    <w:name w:val="annotation reference"/>
    <w:basedOn w:val="DefaultParagraphFont"/>
    <w:uiPriority w:val="99"/>
    <w:semiHidden/>
    <w:unhideWhenUsed/>
    <w:rsid w:val="00F9264B"/>
    <w:rPr>
      <w:sz w:val="16"/>
      <w:szCs w:val="16"/>
    </w:rPr>
  </w:style>
  <w:style w:type="paragraph" w:styleId="CommentText">
    <w:name w:val="annotation text"/>
    <w:basedOn w:val="Normal"/>
    <w:link w:val="CommentTextChar"/>
    <w:uiPriority w:val="99"/>
    <w:unhideWhenUsed/>
    <w:rsid w:val="00F9264B"/>
    <w:rPr>
      <w:sz w:val="20"/>
    </w:rPr>
  </w:style>
  <w:style w:type="character" w:customStyle="1" w:styleId="CommentTextChar">
    <w:name w:val="Comment Text Char"/>
    <w:basedOn w:val="DefaultParagraphFont"/>
    <w:link w:val="CommentText"/>
    <w:uiPriority w:val="99"/>
    <w:rsid w:val="00F9264B"/>
    <w:rPr>
      <w:sz w:val="20"/>
    </w:rPr>
  </w:style>
  <w:style w:type="paragraph" w:styleId="CommentSubject">
    <w:name w:val="annotation subject"/>
    <w:basedOn w:val="CommentText"/>
    <w:next w:val="CommentText"/>
    <w:link w:val="CommentSubjectChar"/>
    <w:semiHidden/>
    <w:unhideWhenUsed/>
    <w:rsid w:val="00F9264B"/>
    <w:rPr>
      <w:b/>
      <w:bCs/>
    </w:rPr>
  </w:style>
  <w:style w:type="character" w:customStyle="1" w:styleId="CommentSubjectChar">
    <w:name w:val="Comment Subject Char"/>
    <w:basedOn w:val="CommentTextChar"/>
    <w:link w:val="CommentSubject"/>
    <w:semiHidden/>
    <w:rsid w:val="00F9264B"/>
    <w:rPr>
      <w:b/>
      <w:bCs/>
      <w:sz w:val="20"/>
    </w:rPr>
  </w:style>
  <w:style w:type="paragraph" w:styleId="Revision">
    <w:name w:val="Revision"/>
    <w:hidden/>
    <w:semiHidden/>
    <w:rsid w:val="00840813"/>
  </w:style>
  <w:style w:type="character" w:styleId="PlaceholderText">
    <w:name w:val="Placeholder Text"/>
    <w:basedOn w:val="DefaultParagraphFont"/>
    <w:uiPriority w:val="99"/>
    <w:rsid w:val="001D5B3E"/>
    <w:rPr>
      <w:color w:val="808080"/>
    </w:rPr>
  </w:style>
  <w:style w:type="character" w:styleId="Hyperlink">
    <w:name w:val="Hyperlink"/>
    <w:basedOn w:val="DefaultParagraphFont"/>
    <w:uiPriority w:val="99"/>
    <w:unhideWhenUsed/>
    <w:rsid w:val="00167F02"/>
    <w:rPr>
      <w:color w:val="0563C1" w:themeColor="hyperlink"/>
      <w:u w:val="single"/>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AF4938"/>
    <w:pPr>
      <w:ind w:left="720"/>
      <w:contextualSpacing/>
    </w:pPr>
  </w:style>
  <w:style w:type="character" w:styleId="FollowedHyperlink">
    <w:name w:val="FollowedHyperlink"/>
    <w:basedOn w:val="DefaultParagraphFont"/>
    <w:semiHidden/>
    <w:unhideWhenUsed/>
    <w:rsid w:val="00590322"/>
    <w:rPr>
      <w:color w:val="954F72" w:themeColor="followedHyperlink"/>
      <w:u w:val="single"/>
    </w:rPr>
  </w:style>
  <w:style w:type="paragraph" w:customStyle="1" w:styleId="normal-p">
    <w:name w:val="normal-p"/>
    <w:basedOn w:val="Normal"/>
    <w:rsid w:val="00FD40DE"/>
    <w:pPr>
      <w:spacing w:before="100" w:beforeAutospacing="1" w:after="100" w:afterAutospacing="1"/>
    </w:pPr>
    <w:rPr>
      <w:szCs w:val="24"/>
      <w:lang w:eastAsia="lt-LT"/>
    </w:rPr>
  </w:style>
  <w:style w:type="character" w:customStyle="1" w:styleId="normal-h">
    <w:name w:val="normal-h"/>
    <w:basedOn w:val="DefaultParagraphFont"/>
    <w:rsid w:val="00FD40DE"/>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6728F6"/>
  </w:style>
  <w:style w:type="paragraph" w:styleId="FootnoteText">
    <w:name w:val="footnote text"/>
    <w:basedOn w:val="Normal"/>
    <w:link w:val="FootnoteTextChar"/>
    <w:uiPriority w:val="99"/>
    <w:semiHidden/>
    <w:unhideWhenUsed/>
    <w:rsid w:val="004A7024"/>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4A7024"/>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4A70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868495465">
      <w:bodyDiv w:val="1"/>
      <w:marLeft w:val="0"/>
      <w:marRight w:val="0"/>
      <w:marTop w:val="0"/>
      <w:marBottom w:val="0"/>
      <w:divBdr>
        <w:top w:val="none" w:sz="0" w:space="0" w:color="auto"/>
        <w:left w:val="none" w:sz="0" w:space="0" w:color="auto"/>
        <w:bottom w:val="none" w:sz="0" w:space="0" w:color="auto"/>
        <w:right w:val="none" w:sz="0" w:space="0" w:color="auto"/>
      </w:divBdr>
    </w:div>
    <w:div w:id="990330209">
      <w:bodyDiv w:val="1"/>
      <w:marLeft w:val="0"/>
      <w:marRight w:val="0"/>
      <w:marTop w:val="0"/>
      <w:marBottom w:val="0"/>
      <w:divBdr>
        <w:top w:val="none" w:sz="0" w:space="0" w:color="auto"/>
        <w:left w:val="none" w:sz="0" w:space="0" w:color="auto"/>
        <w:bottom w:val="none" w:sz="0" w:space="0" w:color="auto"/>
        <w:right w:val="none" w:sz="0" w:space="0" w:color="auto"/>
      </w:divBdr>
    </w:div>
    <w:div w:id="995106254">
      <w:bodyDiv w:val="1"/>
      <w:marLeft w:val="0"/>
      <w:marRight w:val="0"/>
      <w:marTop w:val="0"/>
      <w:marBottom w:val="0"/>
      <w:divBdr>
        <w:top w:val="none" w:sz="0" w:space="0" w:color="auto"/>
        <w:left w:val="none" w:sz="0" w:space="0" w:color="auto"/>
        <w:bottom w:val="none" w:sz="0" w:space="0" w:color="auto"/>
        <w:right w:val="none" w:sz="0" w:space="0" w:color="auto"/>
      </w:divBdr>
    </w:div>
    <w:div w:id="185141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93E4EC576248C68F08ACAA0B0C5B9A"/>
        <w:category>
          <w:name w:val="General"/>
          <w:gallery w:val="placeholder"/>
        </w:category>
        <w:types>
          <w:type w:val="bbPlcHdr"/>
        </w:types>
        <w:behaviors>
          <w:behavior w:val="content"/>
        </w:behaviors>
        <w:guid w:val="{C0B6C3C2-7751-4318-99DC-281BAFF73D4F}"/>
      </w:docPartPr>
      <w:docPartBody>
        <w:p w:rsidR="00407B83" w:rsidRDefault="00407B83" w:rsidP="00407B83">
          <w:pPr>
            <w:pStyle w:val="6393E4EC576248C68F08ACAA0B0C5B9A"/>
          </w:pPr>
          <w:r w:rsidRPr="007B1E1A">
            <w:rPr>
              <w:rFonts w:cs="Tahoma"/>
            </w:rPr>
            <w:t>Choose an item.</w:t>
          </w:r>
        </w:p>
      </w:docPartBody>
    </w:docPart>
    <w:docPart>
      <w:docPartPr>
        <w:name w:val="1CD7C3254DB74359873D0DAB660A7E2A"/>
        <w:category>
          <w:name w:val="General"/>
          <w:gallery w:val="placeholder"/>
        </w:category>
        <w:types>
          <w:type w:val="bbPlcHdr"/>
        </w:types>
        <w:behaviors>
          <w:behavior w:val="content"/>
        </w:behaviors>
        <w:guid w:val="{2015D46C-5820-4F0A-A5C6-C97B518F56B7}"/>
      </w:docPartPr>
      <w:docPartBody>
        <w:p w:rsidR="00407B83" w:rsidRDefault="00407B83" w:rsidP="00407B83">
          <w:pPr>
            <w:pStyle w:val="1CD7C3254DB74359873D0DAB660A7E2A"/>
          </w:pPr>
          <w:r w:rsidRPr="007B1E1A">
            <w:rPr>
              <w:rFonts w:cs="Tahoma"/>
            </w:rPr>
            <w:t>Choose an item.</w:t>
          </w:r>
        </w:p>
      </w:docPartBody>
    </w:docPart>
    <w:docPart>
      <w:docPartPr>
        <w:name w:val="3ADA8CFA3BEE48E9BFCCBDBEA97535F5"/>
        <w:category>
          <w:name w:val="General"/>
          <w:gallery w:val="placeholder"/>
        </w:category>
        <w:types>
          <w:type w:val="bbPlcHdr"/>
        </w:types>
        <w:behaviors>
          <w:behavior w:val="content"/>
        </w:behaviors>
        <w:guid w:val="{04071B74-723E-4242-9E4D-3E4C676A43F2}"/>
      </w:docPartPr>
      <w:docPartBody>
        <w:p w:rsidR="001D2C3F" w:rsidRDefault="00FC2A90" w:rsidP="00FC2A90">
          <w:pPr>
            <w:pStyle w:val="3ADA8CFA3BEE48E9BFCCBDBEA97535F5"/>
          </w:pPr>
          <w:r w:rsidRPr="00B61D3B">
            <w:rPr>
              <w:rStyle w:val="PlaceholderText"/>
            </w:rPr>
            <w:t>Choose an item.</w:t>
          </w:r>
        </w:p>
      </w:docPartBody>
    </w:docPart>
    <w:docPart>
      <w:docPartPr>
        <w:name w:val="1B4D1AD96CFE44A69566C85CDB6BA704"/>
        <w:category>
          <w:name w:val="General"/>
          <w:gallery w:val="placeholder"/>
        </w:category>
        <w:types>
          <w:type w:val="bbPlcHdr"/>
        </w:types>
        <w:behaviors>
          <w:behavior w:val="content"/>
        </w:behaviors>
        <w:guid w:val="{B2BF66F8-B7CA-4E37-93B3-FAD04C2FA3F6}"/>
      </w:docPartPr>
      <w:docPartBody>
        <w:p w:rsidR="003459C9" w:rsidRDefault="003459C9" w:rsidP="003459C9">
          <w:pPr>
            <w:pStyle w:val="1B4D1AD96CFE44A69566C85CDB6BA704"/>
          </w:pPr>
          <w:r w:rsidRPr="00B61D3B">
            <w:rPr>
              <w:rStyle w:val="PlaceholderText"/>
            </w:rPr>
            <w:t>Choose an item.</w:t>
          </w:r>
        </w:p>
      </w:docPartBody>
    </w:docPart>
    <w:docPart>
      <w:docPartPr>
        <w:name w:val="3D0658FA64AF42D2BC0D5C377F4CF154"/>
        <w:category>
          <w:name w:val="General"/>
          <w:gallery w:val="placeholder"/>
        </w:category>
        <w:types>
          <w:type w:val="bbPlcHdr"/>
        </w:types>
        <w:behaviors>
          <w:behavior w:val="content"/>
        </w:behaviors>
        <w:guid w:val="{5297CBE7-7E6C-48C2-A7B9-7C190B8551BA}"/>
      </w:docPartPr>
      <w:docPartBody>
        <w:p w:rsidR="003459C9" w:rsidRDefault="003459C9" w:rsidP="003459C9">
          <w:pPr>
            <w:pStyle w:val="3D0658FA64AF42D2BC0D5C377F4CF154"/>
          </w:pPr>
          <w:r w:rsidRPr="00B61D3B">
            <w:rPr>
              <w:rStyle w:val="PlaceholderText"/>
            </w:rPr>
            <w:t>Choose an item.</w:t>
          </w:r>
        </w:p>
      </w:docPartBody>
    </w:docPart>
    <w:docPart>
      <w:docPartPr>
        <w:name w:val="04E49E1A32C449CDB165561ED63D4C10"/>
        <w:category>
          <w:name w:val="General"/>
          <w:gallery w:val="placeholder"/>
        </w:category>
        <w:types>
          <w:type w:val="bbPlcHdr"/>
        </w:types>
        <w:behaviors>
          <w:behavior w:val="content"/>
        </w:behaviors>
        <w:guid w:val="{16D80FBB-FC1A-4979-BEC2-CDAA091188FA}"/>
      </w:docPartPr>
      <w:docPartBody>
        <w:p w:rsidR="003459C9" w:rsidRDefault="003459C9" w:rsidP="003459C9">
          <w:pPr>
            <w:pStyle w:val="04E49E1A32C449CDB165561ED63D4C10"/>
          </w:pPr>
          <w:r w:rsidRPr="00B61D3B">
            <w:rPr>
              <w:rStyle w:val="PlaceholderText"/>
            </w:rPr>
            <w:t>Choose an item.</w:t>
          </w:r>
        </w:p>
      </w:docPartBody>
    </w:docPart>
    <w:docPart>
      <w:docPartPr>
        <w:name w:val="D03CD62D252F48D6B2B8F80E334B74CC"/>
        <w:category>
          <w:name w:val="General"/>
          <w:gallery w:val="placeholder"/>
        </w:category>
        <w:types>
          <w:type w:val="bbPlcHdr"/>
        </w:types>
        <w:behaviors>
          <w:behavior w:val="content"/>
        </w:behaviors>
        <w:guid w:val="{A5CDC0A6-6C15-4AB4-AA15-06587BAD7967}"/>
      </w:docPartPr>
      <w:docPartBody>
        <w:p w:rsidR="003459C9" w:rsidRDefault="003459C9" w:rsidP="003459C9">
          <w:pPr>
            <w:pStyle w:val="D03CD62D252F48D6B2B8F80E334B74CC"/>
          </w:pPr>
          <w:r w:rsidRPr="00B61D3B">
            <w:rPr>
              <w:rStyle w:val="PlaceholderText"/>
            </w:rPr>
            <w:t>Choose an item.</w:t>
          </w:r>
        </w:p>
      </w:docPartBody>
    </w:docPart>
    <w:docPart>
      <w:docPartPr>
        <w:name w:val="E7C12DC5E84741D0A20B740052167124"/>
        <w:category>
          <w:name w:val="General"/>
          <w:gallery w:val="placeholder"/>
        </w:category>
        <w:types>
          <w:type w:val="bbPlcHdr"/>
        </w:types>
        <w:behaviors>
          <w:behavior w:val="content"/>
        </w:behaviors>
        <w:guid w:val="{1850EFAE-B9E9-4FCE-8E22-7AE80C1D507D}"/>
      </w:docPartPr>
      <w:docPartBody>
        <w:p w:rsidR="003459C9" w:rsidRDefault="003459C9" w:rsidP="003459C9">
          <w:pPr>
            <w:pStyle w:val="E7C12DC5E84741D0A20B740052167124"/>
          </w:pPr>
          <w:r w:rsidRPr="00B61D3B">
            <w:rPr>
              <w:rStyle w:val="PlaceholderText"/>
            </w:rPr>
            <w:t>Choose an item.</w:t>
          </w:r>
        </w:p>
      </w:docPartBody>
    </w:docPart>
    <w:docPart>
      <w:docPartPr>
        <w:name w:val="0BA4892400F94F589474C8134010BCF5"/>
        <w:category>
          <w:name w:val="General"/>
          <w:gallery w:val="placeholder"/>
        </w:category>
        <w:types>
          <w:type w:val="bbPlcHdr"/>
        </w:types>
        <w:behaviors>
          <w:behavior w:val="content"/>
        </w:behaviors>
        <w:guid w:val="{C4824977-ECEF-4C53-AA25-F69F9EC5D09B}"/>
      </w:docPartPr>
      <w:docPartBody>
        <w:p w:rsidR="003459C9" w:rsidRDefault="003459C9" w:rsidP="003459C9">
          <w:pPr>
            <w:pStyle w:val="0BA4892400F94F589474C8134010BCF5"/>
          </w:pPr>
          <w:r w:rsidRPr="009B1D7F">
            <w:rPr>
              <w:rFonts w:cs="Tahoma"/>
            </w:rPr>
            <w:t>Choose an item.</w:t>
          </w:r>
        </w:p>
      </w:docPartBody>
    </w:docPart>
    <w:docPart>
      <w:docPartPr>
        <w:name w:val="C8D84936A6CD41DDAFEC781B3A1B6C36"/>
        <w:category>
          <w:name w:val="General"/>
          <w:gallery w:val="placeholder"/>
        </w:category>
        <w:types>
          <w:type w:val="bbPlcHdr"/>
        </w:types>
        <w:behaviors>
          <w:behavior w:val="content"/>
        </w:behaviors>
        <w:guid w:val="{597F026D-BF8E-4296-8AA3-CD2D78924F7B}"/>
      </w:docPartPr>
      <w:docPartBody>
        <w:p w:rsidR="003459C9" w:rsidRDefault="003459C9" w:rsidP="003459C9">
          <w:pPr>
            <w:pStyle w:val="C8D84936A6CD41DDAFEC781B3A1B6C36"/>
          </w:pPr>
          <w:r w:rsidRPr="00B61D3B">
            <w:rPr>
              <w:rStyle w:val="PlaceholderText"/>
            </w:rPr>
            <w:t>Choose an item.</w:t>
          </w:r>
        </w:p>
      </w:docPartBody>
    </w:docPart>
    <w:docPart>
      <w:docPartPr>
        <w:name w:val="22F0EF1A518140E3A6F60676E7F03940"/>
        <w:category>
          <w:name w:val="General"/>
          <w:gallery w:val="placeholder"/>
        </w:category>
        <w:types>
          <w:type w:val="bbPlcHdr"/>
        </w:types>
        <w:behaviors>
          <w:behavior w:val="content"/>
        </w:behaviors>
        <w:guid w:val="{BB5FBEF8-7E6C-4107-93F5-7BF1C734A7B1}"/>
      </w:docPartPr>
      <w:docPartBody>
        <w:p w:rsidR="003459C9" w:rsidRDefault="003459C9" w:rsidP="003459C9">
          <w:pPr>
            <w:pStyle w:val="22F0EF1A518140E3A6F60676E7F03940"/>
          </w:pPr>
          <w:r w:rsidRPr="00B61D3B">
            <w:rPr>
              <w:rStyle w:val="PlaceholderText"/>
            </w:rPr>
            <w:t>Choose an item.</w:t>
          </w:r>
        </w:p>
      </w:docPartBody>
    </w:docPart>
    <w:docPart>
      <w:docPartPr>
        <w:name w:val="E6EDBEA7B569458FAEC47E18286BDBD9"/>
        <w:category>
          <w:name w:val="General"/>
          <w:gallery w:val="placeholder"/>
        </w:category>
        <w:types>
          <w:type w:val="bbPlcHdr"/>
        </w:types>
        <w:behaviors>
          <w:behavior w:val="content"/>
        </w:behaviors>
        <w:guid w:val="{C2D53345-43AC-42DD-B574-77E1A2852E9B}"/>
      </w:docPartPr>
      <w:docPartBody>
        <w:p w:rsidR="003459C9" w:rsidRDefault="003459C9" w:rsidP="003459C9">
          <w:pPr>
            <w:pStyle w:val="E6EDBEA7B569458FAEC47E18286BDBD9"/>
          </w:pPr>
          <w:r w:rsidRPr="00B61D3B">
            <w:rPr>
              <w:rStyle w:val="PlaceholderText"/>
            </w:rPr>
            <w:t>Choose an item.</w:t>
          </w:r>
        </w:p>
      </w:docPartBody>
    </w:docPart>
    <w:docPart>
      <w:docPartPr>
        <w:name w:val="E2C1C019629542849AE6C222164E885B"/>
        <w:category>
          <w:name w:val="General"/>
          <w:gallery w:val="placeholder"/>
        </w:category>
        <w:types>
          <w:type w:val="bbPlcHdr"/>
        </w:types>
        <w:behaviors>
          <w:behavior w:val="content"/>
        </w:behaviors>
        <w:guid w:val="{3E18C542-C22C-4345-8E03-C33D9A3919F2}"/>
      </w:docPartPr>
      <w:docPartBody>
        <w:p w:rsidR="003459C9" w:rsidRDefault="003459C9" w:rsidP="003459C9">
          <w:pPr>
            <w:pStyle w:val="E2C1C019629542849AE6C222164E885B"/>
          </w:pPr>
          <w:r w:rsidRPr="00B61D3B">
            <w:rPr>
              <w:rStyle w:val="PlaceholderText"/>
            </w:rPr>
            <w:t>Choose an item.</w:t>
          </w:r>
        </w:p>
      </w:docPartBody>
    </w:docPart>
    <w:docPart>
      <w:docPartPr>
        <w:name w:val="AEDF922B8EA2430B8ABE0EDB55676862"/>
        <w:category>
          <w:name w:val="General"/>
          <w:gallery w:val="placeholder"/>
        </w:category>
        <w:types>
          <w:type w:val="bbPlcHdr"/>
        </w:types>
        <w:behaviors>
          <w:behavior w:val="content"/>
        </w:behaviors>
        <w:guid w:val="{1ADB3D4A-555D-4823-900F-2A40D886E19B}"/>
      </w:docPartPr>
      <w:docPartBody>
        <w:p w:rsidR="003459C9" w:rsidRDefault="003459C9" w:rsidP="003459C9">
          <w:pPr>
            <w:pStyle w:val="AEDF922B8EA2430B8ABE0EDB55676862"/>
          </w:pPr>
          <w:r w:rsidRPr="00322527">
            <w:rPr>
              <w:rStyle w:val="PlaceholderText"/>
              <w:color w:val="000000" w:themeColor="text1"/>
            </w:rPr>
            <w:t>Choose an item.</w:t>
          </w:r>
        </w:p>
      </w:docPartBody>
    </w:docPart>
    <w:docPart>
      <w:docPartPr>
        <w:name w:val="047D86BC78DA41DEB6867A12E95BDCBC"/>
        <w:category>
          <w:name w:val="General"/>
          <w:gallery w:val="placeholder"/>
        </w:category>
        <w:types>
          <w:type w:val="bbPlcHdr"/>
        </w:types>
        <w:behaviors>
          <w:behavior w:val="content"/>
        </w:behaviors>
        <w:guid w:val="{CEF9AA60-F26E-454B-B43C-EFF6EA65F71D}"/>
      </w:docPartPr>
      <w:docPartBody>
        <w:p w:rsidR="003459C9" w:rsidRDefault="003459C9" w:rsidP="003459C9">
          <w:pPr>
            <w:pStyle w:val="047D86BC78DA41DEB6867A12E95BDCBC"/>
          </w:pPr>
          <w:r w:rsidRPr="00B61D3B">
            <w:rPr>
              <w:rStyle w:val="PlaceholderText"/>
            </w:rPr>
            <w:t>Choose an item.</w:t>
          </w:r>
        </w:p>
      </w:docPartBody>
    </w:docPart>
    <w:docPart>
      <w:docPartPr>
        <w:name w:val="24B2FA03D5054A08BF9C94EDA7924AD1"/>
        <w:category>
          <w:name w:val="General"/>
          <w:gallery w:val="placeholder"/>
        </w:category>
        <w:types>
          <w:type w:val="bbPlcHdr"/>
        </w:types>
        <w:behaviors>
          <w:behavior w:val="content"/>
        </w:behaviors>
        <w:guid w:val="{74995500-ED79-4759-9DA1-FA0652F06AB3}"/>
      </w:docPartPr>
      <w:docPartBody>
        <w:p w:rsidR="003459C9" w:rsidRDefault="003459C9" w:rsidP="003459C9">
          <w:pPr>
            <w:pStyle w:val="24B2FA03D5054A08BF9C94EDA7924AD1"/>
          </w:pPr>
          <w:r w:rsidRPr="00B61D3B">
            <w:rPr>
              <w:rStyle w:val="PlaceholderText"/>
            </w:rPr>
            <w:t>Choose an item.</w:t>
          </w:r>
        </w:p>
      </w:docPartBody>
    </w:docPart>
    <w:docPart>
      <w:docPartPr>
        <w:name w:val="EA286DC64D2C47D7BF25B5B20A9C99D1"/>
        <w:category>
          <w:name w:val="General"/>
          <w:gallery w:val="placeholder"/>
        </w:category>
        <w:types>
          <w:type w:val="bbPlcHdr"/>
        </w:types>
        <w:behaviors>
          <w:behavior w:val="content"/>
        </w:behaviors>
        <w:guid w:val="{8502393D-EA35-424B-8023-AB61E21A5658}"/>
      </w:docPartPr>
      <w:docPartBody>
        <w:p w:rsidR="003459C9" w:rsidRDefault="003459C9" w:rsidP="003459C9">
          <w:pPr>
            <w:pStyle w:val="EA286DC64D2C47D7BF25B5B20A9C99D1"/>
          </w:pPr>
          <w:r w:rsidRPr="00B61D3B">
            <w:rPr>
              <w:rStyle w:val="PlaceholderText"/>
            </w:rPr>
            <w:t>Choose an item.</w:t>
          </w:r>
        </w:p>
      </w:docPartBody>
    </w:docPart>
    <w:docPart>
      <w:docPartPr>
        <w:name w:val="9BEEE9D876E945F0AC6999BD0EAC38FF"/>
        <w:category>
          <w:name w:val="General"/>
          <w:gallery w:val="placeholder"/>
        </w:category>
        <w:types>
          <w:type w:val="bbPlcHdr"/>
        </w:types>
        <w:behaviors>
          <w:behavior w:val="content"/>
        </w:behaviors>
        <w:guid w:val="{31BEDF7D-6293-4B70-8C99-285592B7B681}"/>
      </w:docPartPr>
      <w:docPartBody>
        <w:p w:rsidR="003459C9" w:rsidRDefault="003459C9" w:rsidP="003459C9">
          <w:pPr>
            <w:pStyle w:val="9BEEE9D876E945F0AC6999BD0EAC38FF"/>
          </w:pPr>
          <w:r w:rsidRPr="00B61D3B">
            <w:rPr>
              <w:rStyle w:val="PlaceholderText"/>
            </w:rPr>
            <w:t>Choose an item.</w:t>
          </w:r>
        </w:p>
      </w:docPartBody>
    </w:docPart>
    <w:docPart>
      <w:docPartPr>
        <w:name w:val="4071F56F32474CD98286FEB8CF03AF17"/>
        <w:category>
          <w:name w:val="General"/>
          <w:gallery w:val="placeholder"/>
        </w:category>
        <w:types>
          <w:type w:val="bbPlcHdr"/>
        </w:types>
        <w:behaviors>
          <w:behavior w:val="content"/>
        </w:behaviors>
        <w:guid w:val="{95329869-C1C3-4C94-83AB-E7634076954D}"/>
      </w:docPartPr>
      <w:docPartBody>
        <w:p w:rsidR="003459C9" w:rsidRDefault="003459C9" w:rsidP="003459C9">
          <w:pPr>
            <w:pStyle w:val="4071F56F32474CD98286FEB8CF03AF17"/>
          </w:pPr>
          <w:r w:rsidRPr="00B61D3B">
            <w:rPr>
              <w:rStyle w:val="PlaceholderText"/>
            </w:rPr>
            <w:t>Choose an item.</w:t>
          </w:r>
        </w:p>
      </w:docPartBody>
    </w:docPart>
    <w:docPart>
      <w:docPartPr>
        <w:name w:val="FD6022E902584D70B6A25A837ED504BE"/>
        <w:category>
          <w:name w:val="General"/>
          <w:gallery w:val="placeholder"/>
        </w:category>
        <w:types>
          <w:type w:val="bbPlcHdr"/>
        </w:types>
        <w:behaviors>
          <w:behavior w:val="content"/>
        </w:behaviors>
        <w:guid w:val="{65537E86-2C62-4B24-8874-F9ED5326393E}"/>
      </w:docPartPr>
      <w:docPartBody>
        <w:p w:rsidR="003459C9" w:rsidRDefault="003459C9" w:rsidP="003459C9">
          <w:pPr>
            <w:pStyle w:val="FD6022E902584D70B6A25A837ED504BE"/>
          </w:pPr>
          <w:r w:rsidRPr="007B1E1A">
            <w:rPr>
              <w:rFonts w:cs="Tahoma"/>
            </w:rPr>
            <w:t>Choose an item.</w:t>
          </w:r>
        </w:p>
      </w:docPartBody>
    </w:docPart>
    <w:docPart>
      <w:docPartPr>
        <w:name w:val="C3320B9634084CABA50CAFCD75648558"/>
        <w:category>
          <w:name w:val="General"/>
          <w:gallery w:val="placeholder"/>
        </w:category>
        <w:types>
          <w:type w:val="bbPlcHdr"/>
        </w:types>
        <w:behaviors>
          <w:behavior w:val="content"/>
        </w:behaviors>
        <w:guid w:val="{7A204BFF-72B9-45A2-AF5B-916B66591A2C}"/>
      </w:docPartPr>
      <w:docPartBody>
        <w:p w:rsidR="00951523" w:rsidRDefault="006D0EA9" w:rsidP="006D0EA9">
          <w:pPr>
            <w:pStyle w:val="C3320B9634084CABA50CAFCD75648558"/>
          </w:pPr>
          <w:r w:rsidRPr="00B61D3B">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F84E5D6A-5AD7-47FC-ADA7-2F9FCFE1A75D}"/>
      </w:docPartPr>
      <w:docPartBody>
        <w:p w:rsidR="00101FB0" w:rsidRDefault="00101FB0">
          <w:r w:rsidRPr="005440A6">
            <w:rPr>
              <w:rStyle w:val="PlaceholderText"/>
            </w:rPr>
            <w:t>Choose an item.</w:t>
          </w:r>
        </w:p>
      </w:docPartBody>
    </w:docPart>
    <w:docPart>
      <w:docPartPr>
        <w:name w:val="FECCBFF44E6B4D6A94D00E76F903F556"/>
        <w:category>
          <w:name w:val="General"/>
          <w:gallery w:val="placeholder"/>
        </w:category>
        <w:types>
          <w:type w:val="bbPlcHdr"/>
        </w:types>
        <w:behaviors>
          <w:behavior w:val="content"/>
        </w:behaviors>
        <w:guid w:val="{06D3DBF0-A4CB-4DA9-9827-F02023F54AAD}"/>
      </w:docPartPr>
      <w:docPartBody>
        <w:p w:rsidR="00132874" w:rsidRDefault="00132874" w:rsidP="00132874">
          <w:pPr>
            <w:pStyle w:val="FECCBFF44E6B4D6A94D00E76F903F556"/>
          </w:pPr>
          <w:r w:rsidRPr="005440A6">
            <w:rPr>
              <w:rStyle w:val="PlaceholderText"/>
            </w:rPr>
            <w:t>Choose an item.</w:t>
          </w:r>
        </w:p>
      </w:docPartBody>
    </w:docPart>
    <w:docPart>
      <w:docPartPr>
        <w:name w:val="0DAA539F731D493882E86456AB710543"/>
        <w:category>
          <w:name w:val="General"/>
          <w:gallery w:val="placeholder"/>
        </w:category>
        <w:types>
          <w:type w:val="bbPlcHdr"/>
        </w:types>
        <w:behaviors>
          <w:behavior w:val="content"/>
        </w:behaviors>
        <w:guid w:val="{A3D4EC24-6159-4A1E-B524-2A11BCED182F}"/>
      </w:docPartPr>
      <w:docPartBody>
        <w:p w:rsidR="00132874" w:rsidRDefault="00132874" w:rsidP="00132874">
          <w:pPr>
            <w:pStyle w:val="0DAA539F731D493882E86456AB710543"/>
          </w:pPr>
          <w:r w:rsidRPr="00B61D3B">
            <w:rPr>
              <w:rStyle w:val="PlaceholderText"/>
            </w:rPr>
            <w:t>Choose an item.</w:t>
          </w:r>
        </w:p>
      </w:docPartBody>
    </w:docPart>
    <w:docPart>
      <w:docPartPr>
        <w:name w:val="CCDFC95F764D40AC9982AFFBECAFFCA8"/>
        <w:category>
          <w:name w:val="General"/>
          <w:gallery w:val="placeholder"/>
        </w:category>
        <w:types>
          <w:type w:val="bbPlcHdr"/>
        </w:types>
        <w:behaviors>
          <w:behavior w:val="content"/>
        </w:behaviors>
        <w:guid w:val="{3332D9DA-DD4D-4125-B36C-4A3B5066392C}"/>
      </w:docPartPr>
      <w:docPartBody>
        <w:p w:rsidR="00132874" w:rsidRDefault="00132874" w:rsidP="00132874">
          <w:pPr>
            <w:pStyle w:val="CCDFC95F764D40AC9982AFFBECAFFCA8"/>
          </w:pPr>
          <w:r w:rsidRPr="005440A6">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B83"/>
    <w:rsid w:val="00031EFB"/>
    <w:rsid w:val="000B5DFC"/>
    <w:rsid w:val="000F219B"/>
    <w:rsid w:val="00101FB0"/>
    <w:rsid w:val="00132874"/>
    <w:rsid w:val="001B182E"/>
    <w:rsid w:val="001D2C3F"/>
    <w:rsid w:val="002454AB"/>
    <w:rsid w:val="002C4142"/>
    <w:rsid w:val="003428C6"/>
    <w:rsid w:val="003459C9"/>
    <w:rsid w:val="003C3966"/>
    <w:rsid w:val="00407B83"/>
    <w:rsid w:val="004B6B44"/>
    <w:rsid w:val="004D50F3"/>
    <w:rsid w:val="004F2548"/>
    <w:rsid w:val="00551CD7"/>
    <w:rsid w:val="005855E2"/>
    <w:rsid w:val="00592CAC"/>
    <w:rsid w:val="00694D13"/>
    <w:rsid w:val="00697394"/>
    <w:rsid w:val="006A20C4"/>
    <w:rsid w:val="006C3CF2"/>
    <w:rsid w:val="006D0EA9"/>
    <w:rsid w:val="006E3F1D"/>
    <w:rsid w:val="007633F5"/>
    <w:rsid w:val="00831158"/>
    <w:rsid w:val="00851F3A"/>
    <w:rsid w:val="008841C5"/>
    <w:rsid w:val="00951523"/>
    <w:rsid w:val="009742F2"/>
    <w:rsid w:val="00A17542"/>
    <w:rsid w:val="00A219E7"/>
    <w:rsid w:val="00A7498E"/>
    <w:rsid w:val="00A819CC"/>
    <w:rsid w:val="00D219C0"/>
    <w:rsid w:val="00DB0D57"/>
    <w:rsid w:val="00E90602"/>
    <w:rsid w:val="00EA24A8"/>
    <w:rsid w:val="00EF6499"/>
    <w:rsid w:val="00F43866"/>
    <w:rsid w:val="00FC2A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393E4EC576248C68F08ACAA0B0C5B9A">
    <w:name w:val="6393E4EC576248C68F08ACAA0B0C5B9A"/>
    <w:rsid w:val="00407B83"/>
  </w:style>
  <w:style w:type="paragraph" w:customStyle="1" w:styleId="1CD7C3254DB74359873D0DAB660A7E2A">
    <w:name w:val="1CD7C3254DB74359873D0DAB660A7E2A"/>
    <w:rsid w:val="00407B83"/>
  </w:style>
  <w:style w:type="character" w:styleId="PlaceholderText">
    <w:name w:val="Placeholder Text"/>
    <w:basedOn w:val="DefaultParagraphFont"/>
    <w:uiPriority w:val="99"/>
    <w:rsid w:val="00132874"/>
    <w:rPr>
      <w:color w:val="808080"/>
    </w:rPr>
  </w:style>
  <w:style w:type="paragraph" w:customStyle="1" w:styleId="3ADA8CFA3BEE48E9BFCCBDBEA97535F5">
    <w:name w:val="3ADA8CFA3BEE48E9BFCCBDBEA97535F5"/>
    <w:rsid w:val="00FC2A90"/>
    <w:pPr>
      <w:spacing w:line="278" w:lineRule="auto"/>
    </w:pPr>
    <w:rPr>
      <w:kern w:val="2"/>
      <w:sz w:val="24"/>
      <w:szCs w:val="24"/>
      <w14:ligatures w14:val="standardContextual"/>
    </w:rPr>
  </w:style>
  <w:style w:type="paragraph" w:customStyle="1" w:styleId="1B4D1AD96CFE44A69566C85CDB6BA704">
    <w:name w:val="1B4D1AD96CFE44A69566C85CDB6BA704"/>
    <w:rsid w:val="003459C9"/>
  </w:style>
  <w:style w:type="paragraph" w:customStyle="1" w:styleId="3D0658FA64AF42D2BC0D5C377F4CF154">
    <w:name w:val="3D0658FA64AF42D2BC0D5C377F4CF154"/>
    <w:rsid w:val="003459C9"/>
  </w:style>
  <w:style w:type="paragraph" w:customStyle="1" w:styleId="04E49E1A32C449CDB165561ED63D4C10">
    <w:name w:val="04E49E1A32C449CDB165561ED63D4C10"/>
    <w:rsid w:val="003459C9"/>
  </w:style>
  <w:style w:type="paragraph" w:customStyle="1" w:styleId="D03CD62D252F48D6B2B8F80E334B74CC">
    <w:name w:val="D03CD62D252F48D6B2B8F80E334B74CC"/>
    <w:rsid w:val="003459C9"/>
  </w:style>
  <w:style w:type="paragraph" w:customStyle="1" w:styleId="E7C12DC5E84741D0A20B740052167124">
    <w:name w:val="E7C12DC5E84741D0A20B740052167124"/>
    <w:rsid w:val="003459C9"/>
  </w:style>
  <w:style w:type="paragraph" w:customStyle="1" w:styleId="0BA4892400F94F589474C8134010BCF5">
    <w:name w:val="0BA4892400F94F589474C8134010BCF5"/>
    <w:rsid w:val="003459C9"/>
  </w:style>
  <w:style w:type="paragraph" w:customStyle="1" w:styleId="C8D84936A6CD41DDAFEC781B3A1B6C36">
    <w:name w:val="C8D84936A6CD41DDAFEC781B3A1B6C36"/>
    <w:rsid w:val="003459C9"/>
  </w:style>
  <w:style w:type="paragraph" w:customStyle="1" w:styleId="22F0EF1A518140E3A6F60676E7F03940">
    <w:name w:val="22F0EF1A518140E3A6F60676E7F03940"/>
    <w:rsid w:val="003459C9"/>
  </w:style>
  <w:style w:type="paragraph" w:customStyle="1" w:styleId="E6EDBEA7B569458FAEC47E18286BDBD9">
    <w:name w:val="E6EDBEA7B569458FAEC47E18286BDBD9"/>
    <w:rsid w:val="003459C9"/>
  </w:style>
  <w:style w:type="paragraph" w:customStyle="1" w:styleId="E2C1C019629542849AE6C222164E885B">
    <w:name w:val="E2C1C019629542849AE6C222164E885B"/>
    <w:rsid w:val="003459C9"/>
  </w:style>
  <w:style w:type="paragraph" w:customStyle="1" w:styleId="AEDF922B8EA2430B8ABE0EDB55676862">
    <w:name w:val="AEDF922B8EA2430B8ABE0EDB55676862"/>
    <w:rsid w:val="003459C9"/>
  </w:style>
  <w:style w:type="paragraph" w:customStyle="1" w:styleId="047D86BC78DA41DEB6867A12E95BDCBC">
    <w:name w:val="047D86BC78DA41DEB6867A12E95BDCBC"/>
    <w:rsid w:val="003459C9"/>
  </w:style>
  <w:style w:type="paragraph" w:customStyle="1" w:styleId="24B2FA03D5054A08BF9C94EDA7924AD1">
    <w:name w:val="24B2FA03D5054A08BF9C94EDA7924AD1"/>
    <w:rsid w:val="003459C9"/>
  </w:style>
  <w:style w:type="paragraph" w:customStyle="1" w:styleId="EA286DC64D2C47D7BF25B5B20A9C99D1">
    <w:name w:val="EA286DC64D2C47D7BF25B5B20A9C99D1"/>
    <w:rsid w:val="003459C9"/>
  </w:style>
  <w:style w:type="paragraph" w:customStyle="1" w:styleId="9BEEE9D876E945F0AC6999BD0EAC38FF">
    <w:name w:val="9BEEE9D876E945F0AC6999BD0EAC38FF"/>
    <w:rsid w:val="003459C9"/>
  </w:style>
  <w:style w:type="paragraph" w:customStyle="1" w:styleId="4071F56F32474CD98286FEB8CF03AF17">
    <w:name w:val="4071F56F32474CD98286FEB8CF03AF17"/>
    <w:rsid w:val="003459C9"/>
  </w:style>
  <w:style w:type="paragraph" w:customStyle="1" w:styleId="FD6022E902584D70B6A25A837ED504BE">
    <w:name w:val="FD6022E902584D70B6A25A837ED504BE"/>
    <w:rsid w:val="003459C9"/>
  </w:style>
  <w:style w:type="paragraph" w:customStyle="1" w:styleId="C3320B9634084CABA50CAFCD75648558">
    <w:name w:val="C3320B9634084CABA50CAFCD75648558"/>
    <w:rsid w:val="006D0EA9"/>
  </w:style>
  <w:style w:type="paragraph" w:customStyle="1" w:styleId="FECCBFF44E6B4D6A94D00E76F903F556">
    <w:name w:val="FECCBFF44E6B4D6A94D00E76F903F556"/>
    <w:rsid w:val="00132874"/>
    <w:pPr>
      <w:spacing w:line="278" w:lineRule="auto"/>
    </w:pPr>
    <w:rPr>
      <w:kern w:val="2"/>
      <w:sz w:val="24"/>
      <w:szCs w:val="24"/>
      <w14:ligatures w14:val="standardContextual"/>
    </w:rPr>
  </w:style>
  <w:style w:type="paragraph" w:customStyle="1" w:styleId="0DAA539F731D493882E86456AB710543">
    <w:name w:val="0DAA539F731D493882E86456AB710543"/>
    <w:rsid w:val="00132874"/>
    <w:pPr>
      <w:spacing w:line="278" w:lineRule="auto"/>
    </w:pPr>
    <w:rPr>
      <w:kern w:val="2"/>
      <w:sz w:val="24"/>
      <w:szCs w:val="24"/>
      <w14:ligatures w14:val="standardContextual"/>
    </w:rPr>
  </w:style>
  <w:style w:type="paragraph" w:customStyle="1" w:styleId="CCDFC95F764D40AC9982AFFBECAFFCA8">
    <w:name w:val="CCDFC95F764D40AC9982AFFBECAFFCA8"/>
    <w:rsid w:val="0013287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Props1.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2.xml><?xml version="1.0" encoding="utf-8"?>
<ds:datastoreItem xmlns:ds="http://schemas.openxmlformats.org/officeDocument/2006/customXml" ds:itemID="{16B07F84-4BA0-49ED-85B6-6D0D4DD1CDA0}">
  <ds:schemaRefs>
    <ds:schemaRef ds:uri="http://schemas.openxmlformats.org/officeDocument/2006/bibliography"/>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10</Pages>
  <Words>13008</Words>
  <Characters>7415</Characters>
  <Application>Microsoft Office Word</Application>
  <DocSecurity>8</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20383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Rima Račkauskienė</cp:lastModifiedBy>
  <cp:revision>19</cp:revision>
  <dcterms:created xsi:type="dcterms:W3CDTF">2024-11-27T15:11:00Z</dcterms:created>
  <dcterms:modified xsi:type="dcterms:W3CDTF">2024-12-12T11:59:00Z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2024-02-22T08:31:37Z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0426615a-5226-4f05-9735-1e5cf6236970</vt:lpwstr>
  </property>
  <property fmtid="{D5CDD505-2E9C-101B-9397-08002B2CF9AE}" pid="10" name="MSIP_Label_179ca552-b207-4d72-8d58-818aee87ca18_ContentBits">
    <vt:lpwstr>0</vt:lpwstr>
  </property>
</Properties>
</file>